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F86B0" w14:textId="7CDB784D" w:rsidR="00581624" w:rsidRPr="00E37160" w:rsidRDefault="004A6805" w:rsidP="004A6805">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DE4867" w:rsidRPr="00DE4867">
        <w:rPr>
          <w:rFonts w:ascii="Open Sans" w:hAnsi="Open Sans"/>
          <w:color w:val="11306E"/>
          <w:sz w:val="22"/>
        </w:rPr>
        <w:t xml:space="preserve">6.17 </w:t>
      </w:r>
      <w:r w:rsidR="00DE4867" w:rsidRPr="00DE4867">
        <w:rPr>
          <w:rFonts w:ascii="Open Sans" w:hAnsi="Open Sans"/>
          <w:bCs/>
          <w:color w:val="11306E"/>
          <w:sz w:val="22"/>
        </w:rPr>
        <w:t>Integracja społeczno-ekonomiczna obywateli państw trzecich w regionie</w:t>
      </w:r>
      <w:r w:rsidR="00DE4867">
        <w:rPr>
          <w:rFonts w:ascii="Open Sans" w:hAnsi="Open Sans"/>
          <w:bCs/>
          <w:color w:val="11306E"/>
          <w:sz w:val="22"/>
        </w:rPr>
        <w:t xml:space="preserve"> typ 3</w:t>
      </w:r>
      <w:r w:rsidR="00DE4867" w:rsidRPr="00DE4867">
        <w:rPr>
          <w:rFonts w:ascii="Open Sans" w:hAnsi="Open Sans"/>
          <w:b/>
          <w:color w:val="11306E"/>
          <w:sz w:val="22"/>
        </w:rPr>
        <w:tab/>
      </w:r>
    </w:p>
    <w:p w14:paraId="29F9F0E2" w14:textId="0AA316A4" w:rsidR="00151773" w:rsidRDefault="004A6805" w:rsidP="00151773">
      <w:pPr>
        <w:spacing w:before="120" w:after="120" w:line="271" w:lineRule="auto"/>
        <w:rPr>
          <w:rFonts w:ascii="Open Sans" w:hAnsi="Open Sans"/>
          <w:color w:val="11306E"/>
          <w:sz w:val="22"/>
        </w:rPr>
      </w:pPr>
      <w:r w:rsidRPr="00E37160">
        <w:rPr>
          <w:rFonts w:ascii="Open Sans" w:hAnsi="Open Sans" w:cs="Open Sans"/>
          <w:b/>
          <w:color w:val="11306E"/>
          <w:sz w:val="22"/>
          <w:szCs w:val="22"/>
        </w:rPr>
        <w:t xml:space="preserve">Nabór nr: </w:t>
      </w:r>
      <w:r w:rsidR="00DE4867" w:rsidRPr="00DE4867">
        <w:rPr>
          <w:rFonts w:ascii="Open Sans" w:hAnsi="Open Sans"/>
          <w:color w:val="11306E"/>
          <w:sz w:val="22"/>
        </w:rPr>
        <w:t>FEPZ.06.17-IP.01-00</w:t>
      </w:r>
      <w:r w:rsidR="00DE4867">
        <w:rPr>
          <w:rFonts w:ascii="Open Sans" w:hAnsi="Open Sans"/>
          <w:color w:val="11306E"/>
          <w:sz w:val="22"/>
        </w:rPr>
        <w:t>2</w:t>
      </w:r>
      <w:r w:rsidR="00DE4867" w:rsidRPr="00DE4867">
        <w:rPr>
          <w:rFonts w:ascii="Open Sans" w:hAnsi="Open Sans"/>
          <w:color w:val="11306E"/>
          <w:sz w:val="22"/>
        </w:rPr>
        <w:t>/25</w:t>
      </w:r>
    </w:p>
    <w:p w14:paraId="21F74B6F" w14:textId="77777777" w:rsidR="00651960" w:rsidRPr="005E2572" w:rsidRDefault="00DE4867" w:rsidP="00356610">
      <w:pPr>
        <w:rPr>
          <w:rFonts w:ascii="Open Sans" w:hAnsi="Open Sans"/>
          <w:b/>
          <w:bCs/>
          <w:iCs/>
          <w:color w:val="11306E"/>
          <w:sz w:val="22"/>
          <w:szCs w:val="22"/>
        </w:rPr>
      </w:pPr>
      <w:r>
        <w:rPr>
          <w:rFonts w:ascii="Open Sans" w:hAnsi="Open Sans"/>
          <w:color w:val="11306E"/>
          <w:sz w:val="22"/>
        </w:rPr>
        <w:t xml:space="preserve">Zatwierdziła:     </w:t>
      </w:r>
      <w:r w:rsidR="00651960" w:rsidRPr="005E2572">
        <w:rPr>
          <w:rFonts w:ascii="Open Sans" w:hAnsi="Open Sans"/>
          <w:b/>
          <w:bCs/>
          <w:iCs/>
          <w:color w:val="11306E"/>
          <w:sz w:val="22"/>
          <w:szCs w:val="22"/>
        </w:rPr>
        <w:t>Agnieszka Idziniak</w:t>
      </w:r>
    </w:p>
    <w:p w14:paraId="2715B2B3" w14:textId="60D6B4A3" w:rsidR="00651960"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t xml:space="preserve">         Zastępca Dyrektora</w:t>
      </w:r>
    </w:p>
    <w:p w14:paraId="06753A8C" w14:textId="5E34DE90" w:rsidR="00651960"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t xml:space="preserve">   Wojewódzki Urząd Pracy</w:t>
      </w:r>
    </w:p>
    <w:p w14:paraId="5A53C534" w14:textId="6BA12D27" w:rsidR="00651960"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r>
      <w:r w:rsidR="007545DE">
        <w:rPr>
          <w:rFonts w:ascii="Open Sans" w:hAnsi="Open Sans"/>
          <w:iCs/>
          <w:color w:val="11306E"/>
          <w:sz w:val="22"/>
          <w:szCs w:val="22"/>
        </w:rPr>
        <w:t xml:space="preserve">  </w:t>
      </w:r>
      <w:r w:rsidRPr="005E2572">
        <w:rPr>
          <w:rFonts w:ascii="Open Sans" w:hAnsi="Open Sans"/>
          <w:iCs/>
          <w:color w:val="11306E"/>
          <w:sz w:val="22"/>
          <w:szCs w:val="22"/>
        </w:rPr>
        <w:t>w Szczecinie</w:t>
      </w:r>
    </w:p>
    <w:p w14:paraId="265B5112" w14:textId="697E7CC5" w:rsidR="00CC7BE2" w:rsidRPr="005E2572" w:rsidRDefault="00651960" w:rsidP="00356610">
      <w:pPr>
        <w:rPr>
          <w:rFonts w:ascii="Open Sans" w:hAnsi="Open Sans"/>
          <w:iCs/>
          <w:color w:val="11306E"/>
          <w:sz w:val="22"/>
          <w:szCs w:val="22"/>
        </w:rPr>
      </w:pPr>
      <w:r w:rsidRPr="005E2572">
        <w:rPr>
          <w:rFonts w:ascii="Open Sans" w:hAnsi="Open Sans"/>
          <w:iCs/>
          <w:color w:val="11306E"/>
          <w:sz w:val="22"/>
          <w:szCs w:val="22"/>
        </w:rPr>
        <w:tab/>
      </w:r>
      <w:r w:rsidRPr="005E2572">
        <w:rPr>
          <w:rFonts w:ascii="Open Sans" w:hAnsi="Open Sans"/>
          <w:iCs/>
          <w:color w:val="11306E"/>
          <w:sz w:val="22"/>
          <w:szCs w:val="22"/>
        </w:rPr>
        <w:tab/>
      </w:r>
      <w:r w:rsidRPr="005E2572">
        <w:rPr>
          <w:rFonts w:ascii="Open Sans" w:hAnsi="Open Sans"/>
          <w:iCs/>
          <w:color w:val="11306E"/>
          <w:sz w:val="22"/>
          <w:szCs w:val="22"/>
        </w:rPr>
        <w:tab/>
        <w:t xml:space="preserve"> /podpisano elektronicznie/</w:t>
      </w:r>
    </w:p>
    <w:p w14:paraId="1841E407" w14:textId="1320DF20" w:rsidR="004A6805" w:rsidRPr="00E37160" w:rsidRDefault="004A6805" w:rsidP="004A6805">
      <w:pPr>
        <w:spacing w:beforeLines="400" w:before="960" w:afterLines="400" w:after="960" w:line="271" w:lineRule="auto"/>
        <w:rPr>
          <w:rFonts w:ascii="Open Sans" w:hAnsi="Open Sans" w:cs="Open Sans"/>
          <w:color w:val="11306E"/>
          <w:sz w:val="22"/>
          <w:szCs w:val="22"/>
        </w:rPr>
      </w:pPr>
      <w:r w:rsidRPr="00E37160">
        <w:rPr>
          <w:rFonts w:ascii="Open Sans" w:hAnsi="Open Sans" w:cs="Open Sans"/>
          <w:color w:val="11306E"/>
          <w:sz w:val="22"/>
          <w:szCs w:val="22"/>
        </w:rPr>
        <w:t>Wersja</w:t>
      </w:r>
      <w:r w:rsidR="00651960">
        <w:rPr>
          <w:rFonts w:ascii="Open Sans" w:hAnsi="Open Sans" w:cs="Open Sans"/>
          <w:color w:val="11306E"/>
          <w:sz w:val="22"/>
          <w:szCs w:val="22"/>
        </w:rPr>
        <w:t xml:space="preserve"> </w:t>
      </w:r>
      <w:r w:rsidR="00372061">
        <w:rPr>
          <w:rFonts w:ascii="Open Sans" w:hAnsi="Open Sans" w:cs="Open Sans"/>
          <w:color w:val="11306E"/>
          <w:sz w:val="22"/>
          <w:szCs w:val="22"/>
        </w:rPr>
        <w:t>1.</w:t>
      </w:r>
      <w:r w:rsidR="001616EA">
        <w:rPr>
          <w:rFonts w:ascii="Open Sans" w:hAnsi="Open Sans" w:cs="Open Sans"/>
          <w:color w:val="11306E"/>
          <w:sz w:val="22"/>
          <w:szCs w:val="22"/>
        </w:rPr>
        <w:t>1</w:t>
      </w:r>
      <w:r w:rsidRPr="00E37160">
        <w:rPr>
          <w:rFonts w:ascii="Open Sans" w:hAnsi="Open Sans" w:cs="Open Sans"/>
          <w:color w:val="11306E"/>
          <w:sz w:val="22"/>
          <w:szCs w:val="22"/>
        </w:rPr>
        <w:t xml:space="preserve">, z dnia </w:t>
      </w:r>
      <w:r w:rsidR="007545DE">
        <w:rPr>
          <w:rFonts w:ascii="Open Sans" w:hAnsi="Open Sans" w:cs="Open Sans"/>
          <w:color w:val="11306E"/>
          <w:sz w:val="22"/>
          <w:szCs w:val="22"/>
        </w:rPr>
        <w:t>1</w:t>
      </w:r>
      <w:r w:rsidR="008C60F7">
        <w:rPr>
          <w:rFonts w:ascii="Open Sans" w:hAnsi="Open Sans" w:cs="Open Sans"/>
          <w:color w:val="11306E"/>
          <w:sz w:val="22"/>
          <w:szCs w:val="22"/>
        </w:rPr>
        <w:t>6</w:t>
      </w:r>
      <w:r w:rsidR="00356610">
        <w:rPr>
          <w:rFonts w:ascii="Open Sans" w:hAnsi="Open Sans" w:cs="Open Sans"/>
          <w:color w:val="11306E"/>
          <w:sz w:val="22"/>
          <w:szCs w:val="22"/>
        </w:rPr>
        <w:t>.</w:t>
      </w:r>
      <w:r w:rsidR="00372061">
        <w:rPr>
          <w:rFonts w:ascii="Open Sans" w:hAnsi="Open Sans" w:cs="Open Sans"/>
          <w:color w:val="11306E"/>
          <w:sz w:val="22"/>
          <w:szCs w:val="22"/>
        </w:rPr>
        <w:t>0</w:t>
      </w:r>
      <w:r w:rsidR="001616EA">
        <w:rPr>
          <w:rFonts w:ascii="Open Sans" w:hAnsi="Open Sans" w:cs="Open Sans"/>
          <w:color w:val="11306E"/>
          <w:sz w:val="22"/>
          <w:szCs w:val="22"/>
        </w:rPr>
        <w:t>2</w:t>
      </w:r>
      <w:r w:rsidR="00356610">
        <w:rPr>
          <w:rFonts w:ascii="Open Sans" w:hAnsi="Open Sans" w:cs="Open Sans"/>
          <w:color w:val="11306E"/>
          <w:sz w:val="22"/>
          <w:szCs w:val="22"/>
        </w:rPr>
        <w:t>.202</w:t>
      </w:r>
      <w:r w:rsidR="001616EA">
        <w:rPr>
          <w:rFonts w:ascii="Open Sans" w:hAnsi="Open Sans" w:cs="Open Sans"/>
          <w:color w:val="11306E"/>
          <w:sz w:val="22"/>
          <w:szCs w:val="22"/>
        </w:rPr>
        <w:t>6</w:t>
      </w:r>
      <w:r w:rsidR="00356610">
        <w:rPr>
          <w:rFonts w:ascii="Open Sans" w:hAnsi="Open Sans" w:cs="Open Sans"/>
          <w:color w:val="11306E"/>
          <w:sz w:val="22"/>
          <w:szCs w:val="22"/>
        </w:rPr>
        <w:t xml:space="preserve"> 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0" w:name="_Hlt134447476"/>
    <w:bookmarkStart w:id="1" w:name="_Hlt134447475"/>
    <w:p w14:paraId="77AE7E0C" w14:textId="087B230F" w:rsidR="00543F83"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0089373" w:history="1">
        <w:r w:rsidR="00543F83" w:rsidRPr="002E165B">
          <w:rPr>
            <w:rStyle w:val="Hipercze"/>
            <w:noProof/>
          </w:rPr>
          <w:t>I.</w:t>
        </w:r>
        <w:r w:rsidR="00543F83">
          <w:rPr>
            <w:rFonts w:asciiTheme="minorHAnsi" w:eastAsiaTheme="minorEastAsia" w:hAnsiTheme="minorHAnsi" w:cstheme="minorBidi"/>
            <w:b w:val="0"/>
            <w:bCs w:val="0"/>
            <w:caps w:val="0"/>
            <w:noProof/>
            <w:sz w:val="22"/>
            <w:szCs w:val="22"/>
          </w:rPr>
          <w:tab/>
        </w:r>
        <w:r w:rsidR="00543F83" w:rsidRPr="002E165B">
          <w:rPr>
            <w:rStyle w:val="Hipercze"/>
            <w:noProof/>
          </w:rPr>
          <w:t>Informacje ogólne</w:t>
        </w:r>
        <w:r w:rsidR="00543F83">
          <w:rPr>
            <w:noProof/>
            <w:webHidden/>
          </w:rPr>
          <w:tab/>
        </w:r>
        <w:r w:rsidR="00543F83">
          <w:rPr>
            <w:noProof/>
            <w:webHidden/>
          </w:rPr>
          <w:fldChar w:fldCharType="begin"/>
        </w:r>
        <w:r w:rsidR="00543F83">
          <w:rPr>
            <w:noProof/>
            <w:webHidden/>
          </w:rPr>
          <w:instrText xml:space="preserve"> PAGEREF _Toc200089373 \h </w:instrText>
        </w:r>
        <w:r w:rsidR="00543F83">
          <w:rPr>
            <w:noProof/>
            <w:webHidden/>
          </w:rPr>
        </w:r>
        <w:r w:rsidR="00543F83">
          <w:rPr>
            <w:noProof/>
            <w:webHidden/>
          </w:rPr>
          <w:fldChar w:fldCharType="separate"/>
        </w:r>
        <w:r w:rsidR="00D01143">
          <w:rPr>
            <w:noProof/>
            <w:webHidden/>
          </w:rPr>
          <w:t>8</w:t>
        </w:r>
        <w:r w:rsidR="00543F83">
          <w:rPr>
            <w:noProof/>
            <w:webHidden/>
          </w:rPr>
          <w:fldChar w:fldCharType="end"/>
        </w:r>
      </w:hyperlink>
    </w:p>
    <w:p w14:paraId="7C268812" w14:textId="00181A5A" w:rsidR="00543F83" w:rsidRDefault="00543F83">
      <w:pPr>
        <w:pStyle w:val="Spistreci2"/>
        <w:rPr>
          <w:rFonts w:asciiTheme="minorHAnsi" w:eastAsiaTheme="minorEastAsia" w:hAnsiTheme="minorHAnsi" w:cstheme="minorBidi"/>
          <w:smallCaps w:val="0"/>
          <w:noProof/>
          <w:sz w:val="22"/>
          <w:szCs w:val="22"/>
        </w:rPr>
      </w:pPr>
      <w:hyperlink w:anchor="_Toc200089374" w:history="1">
        <w:r w:rsidRPr="002E165B">
          <w:rPr>
            <w:rStyle w:val="Hipercze"/>
            <w:noProof/>
          </w:rPr>
          <w:t>1.1.</w:t>
        </w:r>
        <w:r>
          <w:rPr>
            <w:rFonts w:asciiTheme="minorHAnsi" w:eastAsiaTheme="minorEastAsia" w:hAnsiTheme="minorHAnsi" w:cstheme="minorBidi"/>
            <w:smallCaps w:val="0"/>
            <w:noProof/>
            <w:sz w:val="22"/>
            <w:szCs w:val="22"/>
          </w:rPr>
          <w:tab/>
        </w:r>
        <w:r w:rsidRPr="002E165B">
          <w:rPr>
            <w:rStyle w:val="Hipercze"/>
            <w:noProof/>
          </w:rPr>
          <w:t>Cel Regulaminu wyboru</w:t>
        </w:r>
        <w:r>
          <w:rPr>
            <w:noProof/>
            <w:webHidden/>
          </w:rPr>
          <w:tab/>
        </w:r>
        <w:r>
          <w:rPr>
            <w:noProof/>
            <w:webHidden/>
          </w:rPr>
          <w:fldChar w:fldCharType="begin"/>
        </w:r>
        <w:r>
          <w:rPr>
            <w:noProof/>
            <w:webHidden/>
          </w:rPr>
          <w:instrText xml:space="preserve"> PAGEREF _Toc200089374 \h </w:instrText>
        </w:r>
        <w:r>
          <w:rPr>
            <w:noProof/>
            <w:webHidden/>
          </w:rPr>
        </w:r>
        <w:r>
          <w:rPr>
            <w:noProof/>
            <w:webHidden/>
          </w:rPr>
          <w:fldChar w:fldCharType="separate"/>
        </w:r>
        <w:r w:rsidR="00D01143">
          <w:rPr>
            <w:noProof/>
            <w:webHidden/>
          </w:rPr>
          <w:t>8</w:t>
        </w:r>
        <w:r>
          <w:rPr>
            <w:noProof/>
            <w:webHidden/>
          </w:rPr>
          <w:fldChar w:fldCharType="end"/>
        </w:r>
      </w:hyperlink>
    </w:p>
    <w:p w14:paraId="6D3F022A" w14:textId="1BEEF6FC" w:rsidR="00543F83" w:rsidRDefault="00543F83">
      <w:pPr>
        <w:pStyle w:val="Spistreci2"/>
        <w:rPr>
          <w:rFonts w:asciiTheme="minorHAnsi" w:eastAsiaTheme="minorEastAsia" w:hAnsiTheme="minorHAnsi" w:cstheme="minorBidi"/>
          <w:smallCaps w:val="0"/>
          <w:noProof/>
          <w:sz w:val="22"/>
          <w:szCs w:val="22"/>
        </w:rPr>
      </w:pPr>
      <w:hyperlink w:anchor="_Toc200089375" w:history="1">
        <w:r w:rsidRPr="002E165B">
          <w:rPr>
            <w:rStyle w:val="Hipercze"/>
            <w:noProof/>
          </w:rPr>
          <w:t>1.2.</w:t>
        </w:r>
        <w:r>
          <w:rPr>
            <w:rFonts w:asciiTheme="minorHAnsi" w:eastAsiaTheme="minorEastAsia" w:hAnsiTheme="minorHAnsi" w:cstheme="minorBidi"/>
            <w:smallCaps w:val="0"/>
            <w:noProof/>
            <w:sz w:val="22"/>
            <w:szCs w:val="22"/>
          </w:rPr>
          <w:tab/>
        </w:r>
        <w:r w:rsidRPr="002E165B">
          <w:rPr>
            <w:rStyle w:val="Hipercze"/>
            <w:noProof/>
          </w:rPr>
          <w:t>Podstawa prawna</w:t>
        </w:r>
        <w:r>
          <w:rPr>
            <w:noProof/>
            <w:webHidden/>
          </w:rPr>
          <w:tab/>
        </w:r>
        <w:r>
          <w:rPr>
            <w:noProof/>
            <w:webHidden/>
          </w:rPr>
          <w:fldChar w:fldCharType="begin"/>
        </w:r>
        <w:r>
          <w:rPr>
            <w:noProof/>
            <w:webHidden/>
          </w:rPr>
          <w:instrText xml:space="preserve"> PAGEREF _Toc200089375 \h </w:instrText>
        </w:r>
        <w:r>
          <w:rPr>
            <w:noProof/>
            <w:webHidden/>
          </w:rPr>
        </w:r>
        <w:r>
          <w:rPr>
            <w:noProof/>
            <w:webHidden/>
          </w:rPr>
          <w:fldChar w:fldCharType="separate"/>
        </w:r>
        <w:r w:rsidR="00D01143">
          <w:rPr>
            <w:noProof/>
            <w:webHidden/>
          </w:rPr>
          <w:t>8</w:t>
        </w:r>
        <w:r>
          <w:rPr>
            <w:noProof/>
            <w:webHidden/>
          </w:rPr>
          <w:fldChar w:fldCharType="end"/>
        </w:r>
      </w:hyperlink>
    </w:p>
    <w:p w14:paraId="2542E731" w14:textId="62FBA2CB" w:rsidR="00543F83" w:rsidRDefault="00543F83">
      <w:pPr>
        <w:pStyle w:val="Spistreci2"/>
        <w:rPr>
          <w:rFonts w:asciiTheme="minorHAnsi" w:eastAsiaTheme="minorEastAsia" w:hAnsiTheme="minorHAnsi" w:cstheme="minorBidi"/>
          <w:smallCaps w:val="0"/>
          <w:noProof/>
          <w:sz w:val="22"/>
          <w:szCs w:val="22"/>
        </w:rPr>
      </w:pPr>
      <w:hyperlink w:anchor="_Toc200089376" w:history="1">
        <w:r w:rsidRPr="002E165B">
          <w:rPr>
            <w:rStyle w:val="Hipercze"/>
            <w:noProof/>
          </w:rPr>
          <w:t>1.3.</w:t>
        </w:r>
        <w:r>
          <w:rPr>
            <w:rFonts w:asciiTheme="minorHAnsi" w:eastAsiaTheme="minorEastAsia" w:hAnsiTheme="minorHAnsi" w:cstheme="minorBidi"/>
            <w:smallCaps w:val="0"/>
            <w:noProof/>
            <w:sz w:val="22"/>
            <w:szCs w:val="22"/>
          </w:rPr>
          <w:tab/>
        </w:r>
        <w:r w:rsidRPr="002E165B">
          <w:rPr>
            <w:rStyle w:val="Hipercze"/>
            <w:noProof/>
          </w:rPr>
          <w:t>Podstawowe informacje o naborze</w:t>
        </w:r>
        <w:r>
          <w:rPr>
            <w:noProof/>
            <w:webHidden/>
          </w:rPr>
          <w:tab/>
        </w:r>
        <w:r>
          <w:rPr>
            <w:noProof/>
            <w:webHidden/>
          </w:rPr>
          <w:fldChar w:fldCharType="begin"/>
        </w:r>
        <w:r>
          <w:rPr>
            <w:noProof/>
            <w:webHidden/>
          </w:rPr>
          <w:instrText xml:space="preserve"> PAGEREF _Toc200089376 \h </w:instrText>
        </w:r>
        <w:r>
          <w:rPr>
            <w:noProof/>
            <w:webHidden/>
          </w:rPr>
        </w:r>
        <w:r>
          <w:rPr>
            <w:noProof/>
            <w:webHidden/>
          </w:rPr>
          <w:fldChar w:fldCharType="separate"/>
        </w:r>
        <w:r w:rsidR="00D01143">
          <w:rPr>
            <w:noProof/>
            <w:webHidden/>
          </w:rPr>
          <w:t>11</w:t>
        </w:r>
        <w:r>
          <w:rPr>
            <w:noProof/>
            <w:webHidden/>
          </w:rPr>
          <w:fldChar w:fldCharType="end"/>
        </w:r>
      </w:hyperlink>
    </w:p>
    <w:p w14:paraId="12AC05DD" w14:textId="42C40979" w:rsidR="00543F83" w:rsidRDefault="00543F83">
      <w:pPr>
        <w:pStyle w:val="Spistreci1"/>
        <w:rPr>
          <w:rFonts w:asciiTheme="minorHAnsi" w:eastAsiaTheme="minorEastAsia" w:hAnsiTheme="minorHAnsi" w:cstheme="minorBidi"/>
          <w:b w:val="0"/>
          <w:bCs w:val="0"/>
          <w:caps w:val="0"/>
          <w:noProof/>
          <w:sz w:val="22"/>
          <w:szCs w:val="22"/>
        </w:rPr>
      </w:pPr>
      <w:hyperlink w:anchor="_Toc200089377" w:history="1">
        <w:r w:rsidRPr="002E165B">
          <w:rPr>
            <w:rStyle w:val="Hipercze"/>
            <w:noProof/>
          </w:rPr>
          <w:t>II.</w:t>
        </w:r>
        <w:r>
          <w:rPr>
            <w:rFonts w:asciiTheme="minorHAnsi" w:eastAsiaTheme="minorEastAsia" w:hAnsiTheme="minorHAnsi" w:cstheme="minorBidi"/>
            <w:b w:val="0"/>
            <w:bCs w:val="0"/>
            <w:caps w:val="0"/>
            <w:noProof/>
            <w:sz w:val="22"/>
            <w:szCs w:val="22"/>
          </w:rPr>
          <w:tab/>
        </w:r>
        <w:r w:rsidRPr="002E165B">
          <w:rPr>
            <w:rStyle w:val="Hipercze"/>
            <w:noProof/>
          </w:rPr>
          <w:t>Przedmiot naboru</w:t>
        </w:r>
        <w:r>
          <w:rPr>
            <w:noProof/>
            <w:webHidden/>
          </w:rPr>
          <w:tab/>
        </w:r>
        <w:r>
          <w:rPr>
            <w:noProof/>
            <w:webHidden/>
          </w:rPr>
          <w:fldChar w:fldCharType="begin"/>
        </w:r>
        <w:r>
          <w:rPr>
            <w:noProof/>
            <w:webHidden/>
          </w:rPr>
          <w:instrText xml:space="preserve"> PAGEREF _Toc200089377 \h </w:instrText>
        </w:r>
        <w:r>
          <w:rPr>
            <w:noProof/>
            <w:webHidden/>
          </w:rPr>
        </w:r>
        <w:r>
          <w:rPr>
            <w:noProof/>
            <w:webHidden/>
          </w:rPr>
          <w:fldChar w:fldCharType="separate"/>
        </w:r>
        <w:r w:rsidR="00D01143">
          <w:rPr>
            <w:noProof/>
            <w:webHidden/>
          </w:rPr>
          <w:t>13</w:t>
        </w:r>
        <w:r>
          <w:rPr>
            <w:noProof/>
            <w:webHidden/>
          </w:rPr>
          <w:fldChar w:fldCharType="end"/>
        </w:r>
      </w:hyperlink>
    </w:p>
    <w:p w14:paraId="6C69B890" w14:textId="6DBFD273" w:rsidR="00543F83" w:rsidRDefault="00543F83">
      <w:pPr>
        <w:pStyle w:val="Spistreci2"/>
        <w:rPr>
          <w:rFonts w:asciiTheme="minorHAnsi" w:eastAsiaTheme="minorEastAsia" w:hAnsiTheme="minorHAnsi" w:cstheme="minorBidi"/>
          <w:smallCaps w:val="0"/>
          <w:noProof/>
          <w:sz w:val="22"/>
          <w:szCs w:val="22"/>
        </w:rPr>
      </w:pPr>
      <w:hyperlink w:anchor="_Toc200089378" w:history="1">
        <w:r w:rsidRPr="002E165B">
          <w:rPr>
            <w:rStyle w:val="Hipercze"/>
            <w:noProof/>
          </w:rPr>
          <w:t>2.1.</w:t>
        </w:r>
        <w:r>
          <w:rPr>
            <w:rFonts w:asciiTheme="minorHAnsi" w:eastAsiaTheme="minorEastAsia" w:hAnsiTheme="minorHAnsi" w:cstheme="minorBidi"/>
            <w:smallCaps w:val="0"/>
            <w:noProof/>
            <w:sz w:val="22"/>
            <w:szCs w:val="22"/>
          </w:rPr>
          <w:tab/>
        </w:r>
        <w:r w:rsidRPr="002E165B">
          <w:rPr>
            <w:rStyle w:val="Hipercze"/>
            <w:noProof/>
          </w:rPr>
          <w:t>Rodzaje projektów i grupy docelowe</w:t>
        </w:r>
        <w:r>
          <w:rPr>
            <w:noProof/>
            <w:webHidden/>
          </w:rPr>
          <w:tab/>
        </w:r>
        <w:r>
          <w:rPr>
            <w:noProof/>
            <w:webHidden/>
          </w:rPr>
          <w:fldChar w:fldCharType="begin"/>
        </w:r>
        <w:r>
          <w:rPr>
            <w:noProof/>
            <w:webHidden/>
          </w:rPr>
          <w:instrText xml:space="preserve"> PAGEREF _Toc200089378 \h </w:instrText>
        </w:r>
        <w:r>
          <w:rPr>
            <w:noProof/>
            <w:webHidden/>
          </w:rPr>
        </w:r>
        <w:r>
          <w:rPr>
            <w:noProof/>
            <w:webHidden/>
          </w:rPr>
          <w:fldChar w:fldCharType="separate"/>
        </w:r>
        <w:r w:rsidR="00D01143">
          <w:rPr>
            <w:noProof/>
            <w:webHidden/>
          </w:rPr>
          <w:t>13</w:t>
        </w:r>
        <w:r>
          <w:rPr>
            <w:noProof/>
            <w:webHidden/>
          </w:rPr>
          <w:fldChar w:fldCharType="end"/>
        </w:r>
      </w:hyperlink>
    </w:p>
    <w:p w14:paraId="2EDA5EE1" w14:textId="673FDAD4" w:rsidR="00543F83" w:rsidRDefault="00543F83">
      <w:pPr>
        <w:pStyle w:val="Spistreci2"/>
        <w:rPr>
          <w:rFonts w:asciiTheme="minorHAnsi" w:eastAsiaTheme="minorEastAsia" w:hAnsiTheme="minorHAnsi" w:cstheme="minorBidi"/>
          <w:smallCaps w:val="0"/>
          <w:noProof/>
          <w:sz w:val="22"/>
          <w:szCs w:val="22"/>
        </w:rPr>
      </w:pPr>
      <w:hyperlink w:anchor="_Toc200089379" w:history="1">
        <w:r w:rsidRPr="002E165B">
          <w:rPr>
            <w:rStyle w:val="Hipercze"/>
            <w:noProof/>
          </w:rPr>
          <w:t>2.2.</w:t>
        </w:r>
        <w:r>
          <w:rPr>
            <w:rFonts w:asciiTheme="minorHAnsi" w:eastAsiaTheme="minorEastAsia" w:hAnsiTheme="minorHAnsi" w:cstheme="minorBidi"/>
            <w:smallCaps w:val="0"/>
            <w:noProof/>
            <w:sz w:val="22"/>
            <w:szCs w:val="22"/>
          </w:rPr>
          <w:tab/>
        </w:r>
        <w:r w:rsidRPr="002E165B">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_Toc200089379 \h </w:instrText>
        </w:r>
        <w:r>
          <w:rPr>
            <w:noProof/>
            <w:webHidden/>
          </w:rPr>
        </w:r>
        <w:r>
          <w:rPr>
            <w:noProof/>
            <w:webHidden/>
          </w:rPr>
          <w:fldChar w:fldCharType="separate"/>
        </w:r>
        <w:r w:rsidR="00D01143">
          <w:rPr>
            <w:noProof/>
            <w:webHidden/>
          </w:rPr>
          <w:t>13</w:t>
        </w:r>
        <w:r>
          <w:rPr>
            <w:noProof/>
            <w:webHidden/>
          </w:rPr>
          <w:fldChar w:fldCharType="end"/>
        </w:r>
      </w:hyperlink>
    </w:p>
    <w:p w14:paraId="0A76AD3E" w14:textId="77E21116" w:rsidR="00543F83" w:rsidRDefault="00543F83">
      <w:pPr>
        <w:pStyle w:val="Spistreci2"/>
        <w:rPr>
          <w:rFonts w:asciiTheme="minorHAnsi" w:eastAsiaTheme="minorEastAsia" w:hAnsiTheme="minorHAnsi" w:cstheme="minorBidi"/>
          <w:smallCaps w:val="0"/>
          <w:noProof/>
          <w:sz w:val="22"/>
          <w:szCs w:val="22"/>
        </w:rPr>
      </w:pPr>
      <w:hyperlink w:anchor="_Toc200089380" w:history="1">
        <w:r w:rsidRPr="002E165B">
          <w:rPr>
            <w:rStyle w:val="Hipercze"/>
            <w:noProof/>
          </w:rPr>
          <w:t>2.3.</w:t>
        </w:r>
        <w:r>
          <w:rPr>
            <w:rFonts w:asciiTheme="minorHAnsi" w:eastAsiaTheme="minorEastAsia" w:hAnsiTheme="minorHAnsi" w:cstheme="minorBidi"/>
            <w:smallCaps w:val="0"/>
            <w:noProof/>
            <w:sz w:val="22"/>
            <w:szCs w:val="22"/>
          </w:rPr>
          <w:tab/>
        </w:r>
        <w:r w:rsidRPr="002E165B">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_Toc200089380 \h </w:instrText>
        </w:r>
        <w:r>
          <w:rPr>
            <w:noProof/>
            <w:webHidden/>
          </w:rPr>
        </w:r>
        <w:r>
          <w:rPr>
            <w:noProof/>
            <w:webHidden/>
          </w:rPr>
          <w:fldChar w:fldCharType="separate"/>
        </w:r>
        <w:r w:rsidR="00D01143">
          <w:rPr>
            <w:noProof/>
            <w:webHidden/>
          </w:rPr>
          <w:t>15</w:t>
        </w:r>
        <w:r>
          <w:rPr>
            <w:noProof/>
            <w:webHidden/>
          </w:rPr>
          <w:fldChar w:fldCharType="end"/>
        </w:r>
      </w:hyperlink>
    </w:p>
    <w:p w14:paraId="05E0CC4A" w14:textId="0F321D7C" w:rsidR="00543F83" w:rsidRDefault="00543F83">
      <w:pPr>
        <w:pStyle w:val="Spistreci1"/>
        <w:rPr>
          <w:rFonts w:asciiTheme="minorHAnsi" w:eastAsiaTheme="minorEastAsia" w:hAnsiTheme="minorHAnsi" w:cstheme="minorBidi"/>
          <w:b w:val="0"/>
          <w:bCs w:val="0"/>
          <w:caps w:val="0"/>
          <w:noProof/>
          <w:sz w:val="22"/>
          <w:szCs w:val="22"/>
        </w:rPr>
      </w:pPr>
      <w:hyperlink w:anchor="_Toc200089381" w:history="1">
        <w:r w:rsidRPr="002E165B">
          <w:rPr>
            <w:rStyle w:val="Hipercze"/>
            <w:noProof/>
          </w:rPr>
          <w:t>III.</w:t>
        </w:r>
        <w:r>
          <w:rPr>
            <w:rFonts w:asciiTheme="minorHAnsi" w:eastAsiaTheme="minorEastAsia" w:hAnsiTheme="minorHAnsi" w:cstheme="minorBidi"/>
            <w:b w:val="0"/>
            <w:bCs w:val="0"/>
            <w:caps w:val="0"/>
            <w:noProof/>
            <w:sz w:val="22"/>
            <w:szCs w:val="22"/>
          </w:rPr>
          <w:tab/>
        </w:r>
        <w:r w:rsidRPr="002E165B">
          <w:rPr>
            <w:rStyle w:val="Hipercze"/>
            <w:noProof/>
          </w:rPr>
          <w:t>Nabór wniosków o dofinansowanie projektu</w:t>
        </w:r>
        <w:r>
          <w:rPr>
            <w:noProof/>
            <w:webHidden/>
          </w:rPr>
          <w:tab/>
        </w:r>
        <w:r>
          <w:rPr>
            <w:noProof/>
            <w:webHidden/>
          </w:rPr>
          <w:fldChar w:fldCharType="begin"/>
        </w:r>
        <w:r>
          <w:rPr>
            <w:noProof/>
            <w:webHidden/>
          </w:rPr>
          <w:instrText xml:space="preserve"> PAGEREF _Toc200089381 \h </w:instrText>
        </w:r>
        <w:r>
          <w:rPr>
            <w:noProof/>
            <w:webHidden/>
          </w:rPr>
        </w:r>
        <w:r>
          <w:rPr>
            <w:noProof/>
            <w:webHidden/>
          </w:rPr>
          <w:fldChar w:fldCharType="separate"/>
        </w:r>
        <w:r w:rsidR="00D01143">
          <w:rPr>
            <w:noProof/>
            <w:webHidden/>
          </w:rPr>
          <w:t>15</w:t>
        </w:r>
        <w:r>
          <w:rPr>
            <w:noProof/>
            <w:webHidden/>
          </w:rPr>
          <w:fldChar w:fldCharType="end"/>
        </w:r>
      </w:hyperlink>
    </w:p>
    <w:p w14:paraId="1C09DF2B" w14:textId="2E458CF1" w:rsidR="00543F83" w:rsidRDefault="00543F83">
      <w:pPr>
        <w:pStyle w:val="Spistreci2"/>
        <w:rPr>
          <w:rFonts w:asciiTheme="minorHAnsi" w:eastAsiaTheme="minorEastAsia" w:hAnsiTheme="minorHAnsi" w:cstheme="minorBidi"/>
          <w:smallCaps w:val="0"/>
          <w:noProof/>
          <w:sz w:val="22"/>
          <w:szCs w:val="22"/>
        </w:rPr>
      </w:pPr>
      <w:hyperlink w:anchor="_Toc200089382" w:history="1">
        <w:r w:rsidRPr="002E165B">
          <w:rPr>
            <w:rStyle w:val="Hipercze"/>
            <w:noProof/>
          </w:rPr>
          <w:t>3.1.</w:t>
        </w:r>
        <w:r>
          <w:rPr>
            <w:rFonts w:asciiTheme="minorHAnsi" w:eastAsiaTheme="minorEastAsia" w:hAnsiTheme="minorHAnsi" w:cstheme="minorBidi"/>
            <w:smallCaps w:val="0"/>
            <w:noProof/>
            <w:sz w:val="22"/>
            <w:szCs w:val="22"/>
          </w:rPr>
          <w:tab/>
        </w:r>
        <w:r w:rsidRPr="002E165B">
          <w:rPr>
            <w:rStyle w:val="Hipercze"/>
            <w:noProof/>
          </w:rPr>
          <w:t>Termin, forma i miejsce naboru. Formy komunikacji.</w:t>
        </w:r>
        <w:r>
          <w:rPr>
            <w:noProof/>
            <w:webHidden/>
          </w:rPr>
          <w:tab/>
        </w:r>
        <w:r>
          <w:rPr>
            <w:noProof/>
            <w:webHidden/>
          </w:rPr>
          <w:fldChar w:fldCharType="begin"/>
        </w:r>
        <w:r>
          <w:rPr>
            <w:noProof/>
            <w:webHidden/>
          </w:rPr>
          <w:instrText xml:space="preserve"> PAGEREF _Toc200089382 \h </w:instrText>
        </w:r>
        <w:r>
          <w:rPr>
            <w:noProof/>
            <w:webHidden/>
          </w:rPr>
        </w:r>
        <w:r>
          <w:rPr>
            <w:noProof/>
            <w:webHidden/>
          </w:rPr>
          <w:fldChar w:fldCharType="separate"/>
        </w:r>
        <w:r w:rsidR="00D01143">
          <w:rPr>
            <w:noProof/>
            <w:webHidden/>
          </w:rPr>
          <w:t>15</w:t>
        </w:r>
        <w:r>
          <w:rPr>
            <w:noProof/>
            <w:webHidden/>
          </w:rPr>
          <w:fldChar w:fldCharType="end"/>
        </w:r>
      </w:hyperlink>
    </w:p>
    <w:p w14:paraId="41C33582" w14:textId="62020F70" w:rsidR="00543F83" w:rsidRDefault="00543F83">
      <w:pPr>
        <w:pStyle w:val="Spistreci2"/>
        <w:rPr>
          <w:rFonts w:asciiTheme="minorHAnsi" w:eastAsiaTheme="minorEastAsia" w:hAnsiTheme="minorHAnsi" w:cstheme="minorBidi"/>
          <w:smallCaps w:val="0"/>
          <w:noProof/>
          <w:sz w:val="22"/>
          <w:szCs w:val="22"/>
        </w:rPr>
      </w:pPr>
      <w:hyperlink w:anchor="_Toc200089383" w:history="1">
        <w:r w:rsidRPr="002E165B">
          <w:rPr>
            <w:rStyle w:val="Hipercze"/>
            <w:noProof/>
          </w:rPr>
          <w:t>3.2.</w:t>
        </w:r>
        <w:r>
          <w:rPr>
            <w:rFonts w:asciiTheme="minorHAnsi" w:eastAsiaTheme="minorEastAsia" w:hAnsiTheme="minorHAnsi" w:cstheme="minorBidi"/>
            <w:smallCaps w:val="0"/>
            <w:noProof/>
            <w:sz w:val="22"/>
            <w:szCs w:val="22"/>
          </w:rPr>
          <w:tab/>
        </w:r>
        <w:r w:rsidRPr="002E165B">
          <w:rPr>
            <w:rStyle w:val="Hipercze"/>
            <w:noProof/>
          </w:rPr>
          <w:t>Dokumentacja aplikacyjna</w:t>
        </w:r>
        <w:r>
          <w:rPr>
            <w:noProof/>
            <w:webHidden/>
          </w:rPr>
          <w:tab/>
        </w:r>
        <w:r>
          <w:rPr>
            <w:noProof/>
            <w:webHidden/>
          </w:rPr>
          <w:fldChar w:fldCharType="begin"/>
        </w:r>
        <w:r>
          <w:rPr>
            <w:noProof/>
            <w:webHidden/>
          </w:rPr>
          <w:instrText xml:space="preserve"> PAGEREF _Toc200089383 \h </w:instrText>
        </w:r>
        <w:r>
          <w:rPr>
            <w:noProof/>
            <w:webHidden/>
          </w:rPr>
        </w:r>
        <w:r>
          <w:rPr>
            <w:noProof/>
            <w:webHidden/>
          </w:rPr>
          <w:fldChar w:fldCharType="separate"/>
        </w:r>
        <w:r w:rsidR="00D01143">
          <w:rPr>
            <w:noProof/>
            <w:webHidden/>
          </w:rPr>
          <w:t>17</w:t>
        </w:r>
        <w:r>
          <w:rPr>
            <w:noProof/>
            <w:webHidden/>
          </w:rPr>
          <w:fldChar w:fldCharType="end"/>
        </w:r>
      </w:hyperlink>
    </w:p>
    <w:p w14:paraId="78E8A19A" w14:textId="06C0F547" w:rsidR="00543F83" w:rsidRDefault="00543F83">
      <w:pPr>
        <w:pStyle w:val="Spistreci2"/>
        <w:rPr>
          <w:rFonts w:asciiTheme="minorHAnsi" w:eastAsiaTheme="minorEastAsia" w:hAnsiTheme="minorHAnsi" w:cstheme="minorBidi"/>
          <w:smallCaps w:val="0"/>
          <w:noProof/>
          <w:sz w:val="22"/>
          <w:szCs w:val="22"/>
        </w:rPr>
      </w:pPr>
      <w:hyperlink w:anchor="_Toc200089384" w:history="1">
        <w:r w:rsidRPr="002E165B">
          <w:rPr>
            <w:rStyle w:val="Hipercze"/>
            <w:noProof/>
          </w:rPr>
          <w:t>3.3.</w:t>
        </w:r>
        <w:r>
          <w:rPr>
            <w:rFonts w:asciiTheme="minorHAnsi" w:eastAsiaTheme="minorEastAsia" w:hAnsiTheme="minorHAnsi" w:cstheme="minorBidi"/>
            <w:smallCaps w:val="0"/>
            <w:noProof/>
            <w:sz w:val="22"/>
            <w:szCs w:val="22"/>
          </w:rPr>
          <w:tab/>
        </w:r>
        <w:r w:rsidRPr="002E165B">
          <w:rPr>
            <w:rStyle w:val="Hipercze"/>
            <w:noProof/>
          </w:rPr>
          <w:t>Wymagania czasowe</w:t>
        </w:r>
        <w:r>
          <w:rPr>
            <w:noProof/>
            <w:webHidden/>
          </w:rPr>
          <w:tab/>
        </w:r>
        <w:r>
          <w:rPr>
            <w:noProof/>
            <w:webHidden/>
          </w:rPr>
          <w:fldChar w:fldCharType="begin"/>
        </w:r>
        <w:r>
          <w:rPr>
            <w:noProof/>
            <w:webHidden/>
          </w:rPr>
          <w:instrText xml:space="preserve"> PAGEREF _Toc200089384 \h </w:instrText>
        </w:r>
        <w:r>
          <w:rPr>
            <w:noProof/>
            <w:webHidden/>
          </w:rPr>
        </w:r>
        <w:r>
          <w:rPr>
            <w:noProof/>
            <w:webHidden/>
          </w:rPr>
          <w:fldChar w:fldCharType="separate"/>
        </w:r>
        <w:r w:rsidR="00D01143">
          <w:rPr>
            <w:noProof/>
            <w:webHidden/>
          </w:rPr>
          <w:t>18</w:t>
        </w:r>
        <w:r>
          <w:rPr>
            <w:noProof/>
            <w:webHidden/>
          </w:rPr>
          <w:fldChar w:fldCharType="end"/>
        </w:r>
      </w:hyperlink>
    </w:p>
    <w:p w14:paraId="0F8C87EF" w14:textId="750E558F" w:rsidR="00543F83" w:rsidRDefault="00543F83">
      <w:pPr>
        <w:pStyle w:val="Spistreci2"/>
        <w:rPr>
          <w:rFonts w:asciiTheme="minorHAnsi" w:eastAsiaTheme="minorEastAsia" w:hAnsiTheme="minorHAnsi" w:cstheme="minorBidi"/>
          <w:smallCaps w:val="0"/>
          <w:noProof/>
          <w:sz w:val="22"/>
          <w:szCs w:val="22"/>
        </w:rPr>
      </w:pPr>
      <w:hyperlink w:anchor="_Toc200089385" w:history="1">
        <w:r w:rsidRPr="002E165B">
          <w:rPr>
            <w:rStyle w:val="Hipercze"/>
            <w:noProof/>
          </w:rPr>
          <w:t>3.4.</w:t>
        </w:r>
        <w:r>
          <w:rPr>
            <w:rFonts w:asciiTheme="minorHAnsi" w:eastAsiaTheme="minorEastAsia" w:hAnsiTheme="minorHAnsi" w:cstheme="minorBidi"/>
            <w:smallCaps w:val="0"/>
            <w:noProof/>
            <w:sz w:val="22"/>
            <w:szCs w:val="22"/>
          </w:rPr>
          <w:tab/>
        </w:r>
        <w:r w:rsidRPr="002E165B">
          <w:rPr>
            <w:rStyle w:val="Hipercze"/>
            <w:noProof/>
          </w:rPr>
          <w:t>Wymagane rezultaty</w:t>
        </w:r>
        <w:r>
          <w:rPr>
            <w:noProof/>
            <w:webHidden/>
          </w:rPr>
          <w:tab/>
        </w:r>
        <w:r>
          <w:rPr>
            <w:noProof/>
            <w:webHidden/>
          </w:rPr>
          <w:fldChar w:fldCharType="begin"/>
        </w:r>
        <w:r>
          <w:rPr>
            <w:noProof/>
            <w:webHidden/>
          </w:rPr>
          <w:instrText xml:space="preserve"> PAGEREF _Toc200089385 \h </w:instrText>
        </w:r>
        <w:r>
          <w:rPr>
            <w:noProof/>
            <w:webHidden/>
          </w:rPr>
        </w:r>
        <w:r>
          <w:rPr>
            <w:noProof/>
            <w:webHidden/>
          </w:rPr>
          <w:fldChar w:fldCharType="separate"/>
        </w:r>
        <w:r w:rsidR="00D01143">
          <w:rPr>
            <w:noProof/>
            <w:webHidden/>
          </w:rPr>
          <w:t>19</w:t>
        </w:r>
        <w:r>
          <w:rPr>
            <w:noProof/>
            <w:webHidden/>
          </w:rPr>
          <w:fldChar w:fldCharType="end"/>
        </w:r>
      </w:hyperlink>
    </w:p>
    <w:p w14:paraId="1D47A063" w14:textId="76CB6C4D" w:rsidR="00543F83" w:rsidRDefault="00543F83">
      <w:pPr>
        <w:pStyle w:val="Spistreci2"/>
        <w:rPr>
          <w:rFonts w:asciiTheme="minorHAnsi" w:eastAsiaTheme="minorEastAsia" w:hAnsiTheme="minorHAnsi" w:cstheme="minorBidi"/>
          <w:smallCaps w:val="0"/>
          <w:noProof/>
          <w:sz w:val="22"/>
          <w:szCs w:val="22"/>
        </w:rPr>
      </w:pPr>
      <w:hyperlink w:anchor="_Toc200089386" w:history="1">
        <w:r w:rsidRPr="002E165B">
          <w:rPr>
            <w:rStyle w:val="Hipercze"/>
            <w:noProof/>
          </w:rPr>
          <w:t>3.5.</w:t>
        </w:r>
        <w:r>
          <w:rPr>
            <w:rFonts w:asciiTheme="minorHAnsi" w:eastAsiaTheme="minorEastAsia" w:hAnsiTheme="minorHAnsi" w:cstheme="minorBidi"/>
            <w:smallCaps w:val="0"/>
            <w:noProof/>
            <w:sz w:val="22"/>
            <w:szCs w:val="22"/>
          </w:rPr>
          <w:tab/>
        </w:r>
        <w:r w:rsidRPr="002E165B">
          <w:rPr>
            <w:rStyle w:val="Hipercze"/>
            <w:noProof/>
          </w:rPr>
          <w:t>Wymagania dotyczące partnerstwa w projekcie</w:t>
        </w:r>
        <w:r>
          <w:rPr>
            <w:noProof/>
            <w:webHidden/>
          </w:rPr>
          <w:tab/>
        </w:r>
        <w:r>
          <w:rPr>
            <w:noProof/>
            <w:webHidden/>
          </w:rPr>
          <w:fldChar w:fldCharType="begin"/>
        </w:r>
        <w:r>
          <w:rPr>
            <w:noProof/>
            <w:webHidden/>
          </w:rPr>
          <w:instrText xml:space="preserve"> PAGEREF _Toc200089386 \h </w:instrText>
        </w:r>
        <w:r>
          <w:rPr>
            <w:noProof/>
            <w:webHidden/>
          </w:rPr>
        </w:r>
        <w:r>
          <w:rPr>
            <w:noProof/>
            <w:webHidden/>
          </w:rPr>
          <w:fldChar w:fldCharType="separate"/>
        </w:r>
        <w:r w:rsidR="00D01143">
          <w:rPr>
            <w:noProof/>
            <w:webHidden/>
          </w:rPr>
          <w:t>21</w:t>
        </w:r>
        <w:r>
          <w:rPr>
            <w:noProof/>
            <w:webHidden/>
          </w:rPr>
          <w:fldChar w:fldCharType="end"/>
        </w:r>
      </w:hyperlink>
    </w:p>
    <w:p w14:paraId="5FE0B128" w14:textId="1C8C4519" w:rsidR="00543F83" w:rsidRDefault="00543F83">
      <w:pPr>
        <w:pStyle w:val="Spistreci1"/>
        <w:rPr>
          <w:rFonts w:asciiTheme="minorHAnsi" w:eastAsiaTheme="minorEastAsia" w:hAnsiTheme="minorHAnsi" w:cstheme="minorBidi"/>
          <w:b w:val="0"/>
          <w:bCs w:val="0"/>
          <w:caps w:val="0"/>
          <w:noProof/>
          <w:sz w:val="22"/>
          <w:szCs w:val="22"/>
        </w:rPr>
      </w:pPr>
      <w:hyperlink w:anchor="_Toc200089387" w:history="1">
        <w:r w:rsidRPr="002E165B">
          <w:rPr>
            <w:rStyle w:val="Hipercze"/>
            <w:noProof/>
          </w:rPr>
          <w:t>IV.</w:t>
        </w:r>
        <w:r>
          <w:rPr>
            <w:rFonts w:asciiTheme="minorHAnsi" w:eastAsiaTheme="minorEastAsia" w:hAnsiTheme="minorHAnsi" w:cstheme="minorBidi"/>
            <w:b w:val="0"/>
            <w:bCs w:val="0"/>
            <w:caps w:val="0"/>
            <w:noProof/>
            <w:sz w:val="22"/>
            <w:szCs w:val="22"/>
          </w:rPr>
          <w:tab/>
        </w:r>
        <w:r w:rsidRPr="002E165B">
          <w:rPr>
            <w:rStyle w:val="Hipercze"/>
            <w:noProof/>
          </w:rPr>
          <w:t>Procedura wyboru projektów</w:t>
        </w:r>
        <w:r>
          <w:rPr>
            <w:noProof/>
            <w:webHidden/>
          </w:rPr>
          <w:tab/>
        </w:r>
        <w:r>
          <w:rPr>
            <w:noProof/>
            <w:webHidden/>
          </w:rPr>
          <w:fldChar w:fldCharType="begin"/>
        </w:r>
        <w:r>
          <w:rPr>
            <w:noProof/>
            <w:webHidden/>
          </w:rPr>
          <w:instrText xml:space="preserve"> PAGEREF _Toc200089387 \h </w:instrText>
        </w:r>
        <w:r>
          <w:rPr>
            <w:noProof/>
            <w:webHidden/>
          </w:rPr>
        </w:r>
        <w:r>
          <w:rPr>
            <w:noProof/>
            <w:webHidden/>
          </w:rPr>
          <w:fldChar w:fldCharType="separate"/>
        </w:r>
        <w:r w:rsidR="00D01143">
          <w:rPr>
            <w:noProof/>
            <w:webHidden/>
          </w:rPr>
          <w:t>24</w:t>
        </w:r>
        <w:r>
          <w:rPr>
            <w:noProof/>
            <w:webHidden/>
          </w:rPr>
          <w:fldChar w:fldCharType="end"/>
        </w:r>
      </w:hyperlink>
    </w:p>
    <w:p w14:paraId="49F93867" w14:textId="590EA919" w:rsidR="00543F83" w:rsidRDefault="00543F83">
      <w:pPr>
        <w:pStyle w:val="Spistreci2"/>
        <w:rPr>
          <w:rFonts w:asciiTheme="minorHAnsi" w:eastAsiaTheme="minorEastAsia" w:hAnsiTheme="minorHAnsi" w:cstheme="minorBidi"/>
          <w:smallCaps w:val="0"/>
          <w:noProof/>
          <w:sz w:val="22"/>
          <w:szCs w:val="22"/>
        </w:rPr>
      </w:pPr>
      <w:hyperlink w:anchor="_Toc200089388" w:history="1">
        <w:r w:rsidRPr="002E165B">
          <w:rPr>
            <w:rStyle w:val="Hipercze"/>
            <w:noProof/>
          </w:rPr>
          <w:t>4.1</w:t>
        </w:r>
        <w:r>
          <w:rPr>
            <w:rFonts w:asciiTheme="minorHAnsi" w:eastAsiaTheme="minorEastAsia" w:hAnsiTheme="minorHAnsi" w:cstheme="minorBidi"/>
            <w:smallCaps w:val="0"/>
            <w:noProof/>
            <w:sz w:val="22"/>
            <w:szCs w:val="22"/>
          </w:rPr>
          <w:tab/>
        </w:r>
        <w:r w:rsidRPr="002E165B">
          <w:rPr>
            <w:rStyle w:val="Hipercze"/>
            <w:noProof/>
          </w:rPr>
          <w:t>Zasady dotyczące procesu wyboru projektów</w:t>
        </w:r>
        <w:r>
          <w:rPr>
            <w:noProof/>
            <w:webHidden/>
          </w:rPr>
          <w:tab/>
        </w:r>
        <w:r>
          <w:rPr>
            <w:noProof/>
            <w:webHidden/>
          </w:rPr>
          <w:fldChar w:fldCharType="begin"/>
        </w:r>
        <w:r>
          <w:rPr>
            <w:noProof/>
            <w:webHidden/>
          </w:rPr>
          <w:instrText xml:space="preserve"> PAGEREF _Toc200089388 \h </w:instrText>
        </w:r>
        <w:r>
          <w:rPr>
            <w:noProof/>
            <w:webHidden/>
          </w:rPr>
        </w:r>
        <w:r>
          <w:rPr>
            <w:noProof/>
            <w:webHidden/>
          </w:rPr>
          <w:fldChar w:fldCharType="separate"/>
        </w:r>
        <w:r w:rsidR="00D01143">
          <w:rPr>
            <w:noProof/>
            <w:webHidden/>
          </w:rPr>
          <w:t>24</w:t>
        </w:r>
        <w:r>
          <w:rPr>
            <w:noProof/>
            <w:webHidden/>
          </w:rPr>
          <w:fldChar w:fldCharType="end"/>
        </w:r>
      </w:hyperlink>
    </w:p>
    <w:p w14:paraId="78F59E55" w14:textId="3E11CCC4" w:rsidR="00543F83" w:rsidRDefault="00543F83">
      <w:pPr>
        <w:pStyle w:val="Spistreci2"/>
        <w:rPr>
          <w:rFonts w:asciiTheme="minorHAnsi" w:eastAsiaTheme="minorEastAsia" w:hAnsiTheme="minorHAnsi" w:cstheme="minorBidi"/>
          <w:smallCaps w:val="0"/>
          <w:noProof/>
          <w:sz w:val="22"/>
          <w:szCs w:val="22"/>
        </w:rPr>
      </w:pPr>
      <w:hyperlink w:anchor="_Toc200089389" w:history="1">
        <w:r w:rsidRPr="002E165B">
          <w:rPr>
            <w:rStyle w:val="Hipercze"/>
            <w:rFonts w:cs="Arial"/>
            <w:noProof/>
          </w:rPr>
          <w:t>4.2</w:t>
        </w:r>
        <w:r>
          <w:rPr>
            <w:rFonts w:asciiTheme="minorHAnsi" w:eastAsiaTheme="minorEastAsia" w:hAnsiTheme="minorHAnsi" w:cstheme="minorBidi"/>
            <w:smallCaps w:val="0"/>
            <w:noProof/>
            <w:sz w:val="22"/>
            <w:szCs w:val="22"/>
          </w:rPr>
          <w:tab/>
        </w:r>
        <w:r w:rsidRPr="002E165B">
          <w:rPr>
            <w:rStyle w:val="Hipercze"/>
            <w:noProof/>
          </w:rPr>
          <w:t>I etap – ocena formalna</w:t>
        </w:r>
        <w:r>
          <w:rPr>
            <w:noProof/>
            <w:webHidden/>
          </w:rPr>
          <w:tab/>
        </w:r>
        <w:r>
          <w:rPr>
            <w:noProof/>
            <w:webHidden/>
          </w:rPr>
          <w:fldChar w:fldCharType="begin"/>
        </w:r>
        <w:r>
          <w:rPr>
            <w:noProof/>
            <w:webHidden/>
          </w:rPr>
          <w:instrText xml:space="preserve"> PAGEREF _Toc200089389 \h </w:instrText>
        </w:r>
        <w:r>
          <w:rPr>
            <w:noProof/>
            <w:webHidden/>
          </w:rPr>
        </w:r>
        <w:r>
          <w:rPr>
            <w:noProof/>
            <w:webHidden/>
          </w:rPr>
          <w:fldChar w:fldCharType="separate"/>
        </w:r>
        <w:r w:rsidR="00D01143">
          <w:rPr>
            <w:noProof/>
            <w:webHidden/>
          </w:rPr>
          <w:t>26</w:t>
        </w:r>
        <w:r>
          <w:rPr>
            <w:noProof/>
            <w:webHidden/>
          </w:rPr>
          <w:fldChar w:fldCharType="end"/>
        </w:r>
      </w:hyperlink>
    </w:p>
    <w:p w14:paraId="01C817B2" w14:textId="5347C375" w:rsidR="00543F83" w:rsidRDefault="00543F83">
      <w:pPr>
        <w:pStyle w:val="Spistreci2"/>
        <w:rPr>
          <w:rFonts w:asciiTheme="minorHAnsi" w:eastAsiaTheme="minorEastAsia" w:hAnsiTheme="minorHAnsi" w:cstheme="minorBidi"/>
          <w:smallCaps w:val="0"/>
          <w:noProof/>
          <w:sz w:val="22"/>
          <w:szCs w:val="22"/>
        </w:rPr>
      </w:pPr>
      <w:hyperlink w:anchor="_Toc200089390" w:history="1">
        <w:r w:rsidRPr="002E165B">
          <w:rPr>
            <w:rStyle w:val="Hipercze"/>
            <w:rFonts w:cs="Arial"/>
            <w:noProof/>
          </w:rPr>
          <w:t>4.3</w:t>
        </w:r>
        <w:r>
          <w:rPr>
            <w:rFonts w:asciiTheme="minorHAnsi" w:eastAsiaTheme="minorEastAsia" w:hAnsiTheme="minorHAnsi" w:cstheme="minorBidi"/>
            <w:smallCaps w:val="0"/>
            <w:noProof/>
            <w:sz w:val="22"/>
            <w:szCs w:val="22"/>
          </w:rPr>
          <w:tab/>
        </w:r>
        <w:r w:rsidRPr="002E165B">
          <w:rPr>
            <w:rStyle w:val="Hipercze"/>
            <w:noProof/>
          </w:rPr>
          <w:t>II etap – ocena merytoryczna pierwszego stopnia</w:t>
        </w:r>
        <w:r>
          <w:rPr>
            <w:noProof/>
            <w:webHidden/>
          </w:rPr>
          <w:tab/>
        </w:r>
        <w:r>
          <w:rPr>
            <w:noProof/>
            <w:webHidden/>
          </w:rPr>
          <w:fldChar w:fldCharType="begin"/>
        </w:r>
        <w:r>
          <w:rPr>
            <w:noProof/>
            <w:webHidden/>
          </w:rPr>
          <w:instrText xml:space="preserve"> PAGEREF _Toc200089390 \h </w:instrText>
        </w:r>
        <w:r>
          <w:rPr>
            <w:noProof/>
            <w:webHidden/>
          </w:rPr>
        </w:r>
        <w:r>
          <w:rPr>
            <w:noProof/>
            <w:webHidden/>
          </w:rPr>
          <w:fldChar w:fldCharType="separate"/>
        </w:r>
        <w:r w:rsidR="00D01143">
          <w:rPr>
            <w:noProof/>
            <w:webHidden/>
          </w:rPr>
          <w:t>28</w:t>
        </w:r>
        <w:r>
          <w:rPr>
            <w:noProof/>
            <w:webHidden/>
          </w:rPr>
          <w:fldChar w:fldCharType="end"/>
        </w:r>
      </w:hyperlink>
    </w:p>
    <w:p w14:paraId="7441C208" w14:textId="5520DE11" w:rsidR="00543F83" w:rsidRDefault="00543F83">
      <w:pPr>
        <w:pStyle w:val="Spistreci2"/>
        <w:rPr>
          <w:rFonts w:asciiTheme="minorHAnsi" w:eastAsiaTheme="minorEastAsia" w:hAnsiTheme="minorHAnsi" w:cstheme="minorBidi"/>
          <w:smallCaps w:val="0"/>
          <w:noProof/>
          <w:sz w:val="22"/>
          <w:szCs w:val="22"/>
        </w:rPr>
      </w:pPr>
      <w:hyperlink w:anchor="_Toc200089391" w:history="1">
        <w:r w:rsidRPr="002E165B">
          <w:rPr>
            <w:rStyle w:val="Hipercze"/>
            <w:noProof/>
          </w:rPr>
          <w:t>4.4</w:t>
        </w:r>
        <w:r>
          <w:rPr>
            <w:rFonts w:asciiTheme="minorHAnsi" w:eastAsiaTheme="minorEastAsia" w:hAnsiTheme="minorHAnsi" w:cstheme="minorBidi"/>
            <w:smallCaps w:val="0"/>
            <w:noProof/>
            <w:sz w:val="22"/>
            <w:szCs w:val="22"/>
          </w:rPr>
          <w:tab/>
        </w:r>
        <w:r w:rsidRPr="002E165B">
          <w:rPr>
            <w:rStyle w:val="Hipercze"/>
            <w:noProof/>
          </w:rPr>
          <w:t>III etap- ocena merytoryczna drugiego stopnia</w:t>
        </w:r>
        <w:r>
          <w:rPr>
            <w:noProof/>
            <w:webHidden/>
          </w:rPr>
          <w:tab/>
        </w:r>
        <w:r>
          <w:rPr>
            <w:noProof/>
            <w:webHidden/>
          </w:rPr>
          <w:fldChar w:fldCharType="begin"/>
        </w:r>
        <w:r>
          <w:rPr>
            <w:noProof/>
            <w:webHidden/>
          </w:rPr>
          <w:instrText xml:space="preserve"> PAGEREF _Toc200089391 \h </w:instrText>
        </w:r>
        <w:r>
          <w:rPr>
            <w:noProof/>
            <w:webHidden/>
          </w:rPr>
        </w:r>
        <w:r>
          <w:rPr>
            <w:noProof/>
            <w:webHidden/>
          </w:rPr>
          <w:fldChar w:fldCharType="separate"/>
        </w:r>
        <w:r w:rsidR="00D01143">
          <w:rPr>
            <w:noProof/>
            <w:webHidden/>
          </w:rPr>
          <w:t>56</w:t>
        </w:r>
        <w:r>
          <w:rPr>
            <w:noProof/>
            <w:webHidden/>
          </w:rPr>
          <w:fldChar w:fldCharType="end"/>
        </w:r>
      </w:hyperlink>
    </w:p>
    <w:p w14:paraId="19BD99DB" w14:textId="78D0B7D8" w:rsidR="00543F83" w:rsidRDefault="00543F83">
      <w:pPr>
        <w:pStyle w:val="Spistreci2"/>
        <w:rPr>
          <w:rFonts w:asciiTheme="minorHAnsi" w:eastAsiaTheme="minorEastAsia" w:hAnsiTheme="minorHAnsi" w:cstheme="minorBidi"/>
          <w:smallCaps w:val="0"/>
          <w:noProof/>
          <w:sz w:val="22"/>
          <w:szCs w:val="22"/>
        </w:rPr>
      </w:pPr>
      <w:hyperlink w:anchor="_Toc200089392" w:history="1">
        <w:r w:rsidRPr="002E165B">
          <w:rPr>
            <w:rStyle w:val="Hipercze"/>
            <w:rFonts w:cs="Arial"/>
            <w:noProof/>
          </w:rPr>
          <w:t>4.5</w:t>
        </w:r>
        <w:r>
          <w:rPr>
            <w:rFonts w:asciiTheme="minorHAnsi" w:eastAsiaTheme="minorEastAsia" w:hAnsiTheme="minorHAnsi" w:cstheme="minorBidi"/>
            <w:smallCaps w:val="0"/>
            <w:noProof/>
            <w:sz w:val="22"/>
            <w:szCs w:val="22"/>
          </w:rPr>
          <w:tab/>
        </w:r>
        <w:r w:rsidRPr="002E165B">
          <w:rPr>
            <w:rStyle w:val="Hipercze"/>
            <w:noProof/>
          </w:rPr>
          <w:t>IV etap – negocjacje</w:t>
        </w:r>
        <w:r>
          <w:rPr>
            <w:noProof/>
            <w:webHidden/>
          </w:rPr>
          <w:tab/>
        </w:r>
        <w:r>
          <w:rPr>
            <w:noProof/>
            <w:webHidden/>
          </w:rPr>
          <w:fldChar w:fldCharType="begin"/>
        </w:r>
        <w:r>
          <w:rPr>
            <w:noProof/>
            <w:webHidden/>
          </w:rPr>
          <w:instrText xml:space="preserve"> PAGEREF _Toc200089392 \h </w:instrText>
        </w:r>
        <w:r>
          <w:rPr>
            <w:noProof/>
            <w:webHidden/>
          </w:rPr>
        </w:r>
        <w:r>
          <w:rPr>
            <w:noProof/>
            <w:webHidden/>
          </w:rPr>
          <w:fldChar w:fldCharType="separate"/>
        </w:r>
        <w:r w:rsidR="00D01143">
          <w:rPr>
            <w:noProof/>
            <w:webHidden/>
          </w:rPr>
          <w:t>65</w:t>
        </w:r>
        <w:r>
          <w:rPr>
            <w:noProof/>
            <w:webHidden/>
          </w:rPr>
          <w:fldChar w:fldCharType="end"/>
        </w:r>
      </w:hyperlink>
    </w:p>
    <w:p w14:paraId="19C43529" w14:textId="324E5022" w:rsidR="00543F83" w:rsidRDefault="00543F83">
      <w:pPr>
        <w:pStyle w:val="Spistreci2"/>
        <w:rPr>
          <w:rFonts w:asciiTheme="minorHAnsi" w:eastAsiaTheme="minorEastAsia" w:hAnsiTheme="minorHAnsi" w:cstheme="minorBidi"/>
          <w:smallCaps w:val="0"/>
          <w:noProof/>
          <w:sz w:val="22"/>
          <w:szCs w:val="22"/>
        </w:rPr>
      </w:pPr>
      <w:hyperlink w:anchor="_Toc200089393" w:history="1">
        <w:r w:rsidRPr="002E165B">
          <w:rPr>
            <w:rStyle w:val="Hipercze"/>
            <w:noProof/>
          </w:rPr>
          <w:t>4.6</w:t>
        </w:r>
        <w:r>
          <w:rPr>
            <w:rFonts w:asciiTheme="minorHAnsi" w:eastAsiaTheme="minorEastAsia" w:hAnsiTheme="minorHAnsi" w:cstheme="minorBidi"/>
            <w:smallCaps w:val="0"/>
            <w:noProof/>
            <w:sz w:val="22"/>
            <w:szCs w:val="22"/>
          </w:rPr>
          <w:tab/>
        </w:r>
        <w:r w:rsidRPr="002E165B">
          <w:rPr>
            <w:rStyle w:val="Hipercze"/>
            <w:noProof/>
          </w:rPr>
          <w:t>V etap – Ocena strategiczna</w:t>
        </w:r>
        <w:r>
          <w:rPr>
            <w:noProof/>
            <w:webHidden/>
          </w:rPr>
          <w:tab/>
        </w:r>
        <w:r>
          <w:rPr>
            <w:noProof/>
            <w:webHidden/>
          </w:rPr>
          <w:fldChar w:fldCharType="begin"/>
        </w:r>
        <w:r>
          <w:rPr>
            <w:noProof/>
            <w:webHidden/>
          </w:rPr>
          <w:instrText xml:space="preserve"> PAGEREF _Toc200089393 \h </w:instrText>
        </w:r>
        <w:r>
          <w:rPr>
            <w:noProof/>
            <w:webHidden/>
          </w:rPr>
        </w:r>
        <w:r>
          <w:rPr>
            <w:noProof/>
            <w:webHidden/>
          </w:rPr>
          <w:fldChar w:fldCharType="separate"/>
        </w:r>
        <w:r w:rsidR="00D01143">
          <w:rPr>
            <w:noProof/>
            <w:webHidden/>
          </w:rPr>
          <w:t>69</w:t>
        </w:r>
        <w:r>
          <w:rPr>
            <w:noProof/>
            <w:webHidden/>
          </w:rPr>
          <w:fldChar w:fldCharType="end"/>
        </w:r>
      </w:hyperlink>
    </w:p>
    <w:p w14:paraId="17382E21" w14:textId="17F8872B" w:rsidR="00543F83" w:rsidRDefault="00543F83">
      <w:pPr>
        <w:pStyle w:val="Spistreci2"/>
        <w:rPr>
          <w:rFonts w:asciiTheme="minorHAnsi" w:eastAsiaTheme="minorEastAsia" w:hAnsiTheme="minorHAnsi" w:cstheme="minorBidi"/>
          <w:smallCaps w:val="0"/>
          <w:noProof/>
          <w:sz w:val="22"/>
          <w:szCs w:val="22"/>
        </w:rPr>
      </w:pPr>
      <w:hyperlink w:anchor="_Toc200089394" w:history="1">
        <w:r w:rsidRPr="002E165B">
          <w:rPr>
            <w:rStyle w:val="Hipercze"/>
            <w:noProof/>
          </w:rPr>
          <w:t>4.7</w:t>
        </w:r>
        <w:r>
          <w:rPr>
            <w:rFonts w:asciiTheme="minorHAnsi" w:eastAsiaTheme="minorEastAsia" w:hAnsiTheme="minorHAnsi" w:cstheme="minorBidi"/>
            <w:smallCaps w:val="0"/>
            <w:noProof/>
            <w:sz w:val="22"/>
            <w:szCs w:val="22"/>
          </w:rPr>
          <w:tab/>
        </w:r>
        <w:r w:rsidRPr="002E165B">
          <w:rPr>
            <w:rStyle w:val="Hipercze"/>
            <w:noProof/>
          </w:rPr>
          <w:t>Zatwierdzenie wyników oceny</w:t>
        </w:r>
        <w:r>
          <w:rPr>
            <w:noProof/>
            <w:webHidden/>
          </w:rPr>
          <w:tab/>
        </w:r>
        <w:r>
          <w:rPr>
            <w:noProof/>
            <w:webHidden/>
          </w:rPr>
          <w:fldChar w:fldCharType="begin"/>
        </w:r>
        <w:r>
          <w:rPr>
            <w:noProof/>
            <w:webHidden/>
          </w:rPr>
          <w:instrText xml:space="preserve"> PAGEREF _Toc200089394 \h </w:instrText>
        </w:r>
        <w:r>
          <w:rPr>
            <w:noProof/>
            <w:webHidden/>
          </w:rPr>
        </w:r>
        <w:r>
          <w:rPr>
            <w:noProof/>
            <w:webHidden/>
          </w:rPr>
          <w:fldChar w:fldCharType="separate"/>
        </w:r>
        <w:r w:rsidR="00D01143">
          <w:rPr>
            <w:noProof/>
            <w:webHidden/>
          </w:rPr>
          <w:t>69</w:t>
        </w:r>
        <w:r>
          <w:rPr>
            <w:noProof/>
            <w:webHidden/>
          </w:rPr>
          <w:fldChar w:fldCharType="end"/>
        </w:r>
      </w:hyperlink>
    </w:p>
    <w:p w14:paraId="614E5F5C" w14:textId="52F92218" w:rsidR="00543F83" w:rsidRDefault="00543F83">
      <w:pPr>
        <w:pStyle w:val="Spistreci2"/>
        <w:rPr>
          <w:rFonts w:asciiTheme="minorHAnsi" w:eastAsiaTheme="minorEastAsia" w:hAnsiTheme="minorHAnsi" w:cstheme="minorBidi"/>
          <w:smallCaps w:val="0"/>
          <w:noProof/>
          <w:sz w:val="22"/>
          <w:szCs w:val="22"/>
        </w:rPr>
      </w:pPr>
      <w:hyperlink w:anchor="_Toc200089395" w:history="1">
        <w:r w:rsidRPr="002E165B">
          <w:rPr>
            <w:rStyle w:val="Hipercze"/>
            <w:noProof/>
          </w:rPr>
          <w:t>4.8</w:t>
        </w:r>
        <w:r>
          <w:rPr>
            <w:rFonts w:asciiTheme="minorHAnsi" w:eastAsiaTheme="minorEastAsia" w:hAnsiTheme="minorHAnsi" w:cstheme="minorBidi"/>
            <w:smallCaps w:val="0"/>
            <w:noProof/>
            <w:sz w:val="22"/>
            <w:szCs w:val="22"/>
          </w:rPr>
          <w:tab/>
        </w:r>
        <w:r w:rsidRPr="002E165B">
          <w:rPr>
            <w:rStyle w:val="Hipercze"/>
            <w:noProof/>
          </w:rPr>
          <w:t>Środki odwoławcze</w:t>
        </w:r>
        <w:r>
          <w:rPr>
            <w:noProof/>
            <w:webHidden/>
          </w:rPr>
          <w:tab/>
        </w:r>
        <w:r>
          <w:rPr>
            <w:noProof/>
            <w:webHidden/>
          </w:rPr>
          <w:fldChar w:fldCharType="begin"/>
        </w:r>
        <w:r>
          <w:rPr>
            <w:noProof/>
            <w:webHidden/>
          </w:rPr>
          <w:instrText xml:space="preserve"> PAGEREF _Toc200089395 \h </w:instrText>
        </w:r>
        <w:r>
          <w:rPr>
            <w:noProof/>
            <w:webHidden/>
          </w:rPr>
        </w:r>
        <w:r>
          <w:rPr>
            <w:noProof/>
            <w:webHidden/>
          </w:rPr>
          <w:fldChar w:fldCharType="separate"/>
        </w:r>
        <w:r w:rsidR="00D01143">
          <w:rPr>
            <w:noProof/>
            <w:webHidden/>
          </w:rPr>
          <w:t>70</w:t>
        </w:r>
        <w:r>
          <w:rPr>
            <w:noProof/>
            <w:webHidden/>
          </w:rPr>
          <w:fldChar w:fldCharType="end"/>
        </w:r>
      </w:hyperlink>
    </w:p>
    <w:p w14:paraId="16AD2F2E" w14:textId="54C15472"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6" w:history="1">
        <w:r w:rsidRPr="002E165B">
          <w:rPr>
            <w:rStyle w:val="Hipercze"/>
            <w:noProof/>
          </w:rPr>
          <w:t>4.8.1</w:t>
        </w:r>
        <w:r>
          <w:rPr>
            <w:rFonts w:asciiTheme="minorHAnsi" w:eastAsiaTheme="minorEastAsia" w:hAnsiTheme="minorHAnsi" w:cstheme="minorBidi"/>
            <w:i w:val="0"/>
            <w:iCs w:val="0"/>
            <w:noProof/>
            <w:sz w:val="22"/>
            <w:szCs w:val="22"/>
          </w:rPr>
          <w:tab/>
        </w:r>
        <w:r w:rsidRPr="002E165B">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_Toc200089396 \h </w:instrText>
        </w:r>
        <w:r>
          <w:rPr>
            <w:noProof/>
            <w:webHidden/>
          </w:rPr>
        </w:r>
        <w:r>
          <w:rPr>
            <w:noProof/>
            <w:webHidden/>
          </w:rPr>
          <w:fldChar w:fldCharType="separate"/>
        </w:r>
        <w:r w:rsidR="00D01143">
          <w:rPr>
            <w:noProof/>
            <w:webHidden/>
          </w:rPr>
          <w:t>70</w:t>
        </w:r>
        <w:r>
          <w:rPr>
            <w:noProof/>
            <w:webHidden/>
          </w:rPr>
          <w:fldChar w:fldCharType="end"/>
        </w:r>
      </w:hyperlink>
    </w:p>
    <w:p w14:paraId="0CF7BAA0" w14:textId="581463BC"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7" w:history="1">
        <w:r w:rsidRPr="002E165B">
          <w:rPr>
            <w:rStyle w:val="Hipercze"/>
            <w:noProof/>
          </w:rPr>
          <w:t>4.8.2</w:t>
        </w:r>
        <w:r>
          <w:rPr>
            <w:rFonts w:asciiTheme="minorHAnsi" w:eastAsiaTheme="minorEastAsia" w:hAnsiTheme="minorHAnsi" w:cstheme="minorBidi"/>
            <w:i w:val="0"/>
            <w:iCs w:val="0"/>
            <w:noProof/>
            <w:sz w:val="22"/>
            <w:szCs w:val="22"/>
          </w:rPr>
          <w:tab/>
        </w:r>
        <w:r w:rsidRPr="002E165B">
          <w:rPr>
            <w:rStyle w:val="Hipercze"/>
            <w:noProof/>
          </w:rPr>
          <w:t>Sposób złożenia protestu</w:t>
        </w:r>
        <w:r>
          <w:rPr>
            <w:noProof/>
            <w:webHidden/>
          </w:rPr>
          <w:tab/>
        </w:r>
        <w:r>
          <w:rPr>
            <w:noProof/>
            <w:webHidden/>
          </w:rPr>
          <w:fldChar w:fldCharType="begin"/>
        </w:r>
        <w:r>
          <w:rPr>
            <w:noProof/>
            <w:webHidden/>
          </w:rPr>
          <w:instrText xml:space="preserve"> PAGEREF _Toc200089397 \h </w:instrText>
        </w:r>
        <w:r>
          <w:rPr>
            <w:noProof/>
            <w:webHidden/>
          </w:rPr>
        </w:r>
        <w:r>
          <w:rPr>
            <w:noProof/>
            <w:webHidden/>
          </w:rPr>
          <w:fldChar w:fldCharType="separate"/>
        </w:r>
        <w:r w:rsidR="00D01143">
          <w:rPr>
            <w:noProof/>
            <w:webHidden/>
          </w:rPr>
          <w:t>71</w:t>
        </w:r>
        <w:r>
          <w:rPr>
            <w:noProof/>
            <w:webHidden/>
          </w:rPr>
          <w:fldChar w:fldCharType="end"/>
        </w:r>
      </w:hyperlink>
    </w:p>
    <w:p w14:paraId="16BF4779" w14:textId="22E1AEC9"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0" w:history="1">
        <w:r w:rsidRPr="002E165B">
          <w:rPr>
            <w:rStyle w:val="Hipercze"/>
            <w:noProof/>
          </w:rPr>
          <w:t>4.8.3</w:t>
        </w:r>
        <w:r>
          <w:rPr>
            <w:rFonts w:asciiTheme="minorHAnsi" w:eastAsiaTheme="minorEastAsia" w:hAnsiTheme="minorHAnsi" w:cstheme="minorBidi"/>
            <w:i w:val="0"/>
            <w:iCs w:val="0"/>
            <w:noProof/>
            <w:sz w:val="22"/>
            <w:szCs w:val="22"/>
          </w:rPr>
          <w:tab/>
        </w:r>
        <w:r w:rsidRPr="002E165B">
          <w:rPr>
            <w:rStyle w:val="Hipercze"/>
            <w:noProof/>
          </w:rPr>
          <w:t>Zakres protestu</w:t>
        </w:r>
        <w:r>
          <w:rPr>
            <w:noProof/>
            <w:webHidden/>
          </w:rPr>
          <w:tab/>
        </w:r>
        <w:r>
          <w:rPr>
            <w:noProof/>
            <w:webHidden/>
          </w:rPr>
          <w:fldChar w:fldCharType="begin"/>
        </w:r>
        <w:r>
          <w:rPr>
            <w:noProof/>
            <w:webHidden/>
          </w:rPr>
          <w:instrText xml:space="preserve"> PAGEREF _Toc200089400 \h </w:instrText>
        </w:r>
        <w:r>
          <w:rPr>
            <w:noProof/>
            <w:webHidden/>
          </w:rPr>
        </w:r>
        <w:r>
          <w:rPr>
            <w:noProof/>
            <w:webHidden/>
          </w:rPr>
          <w:fldChar w:fldCharType="separate"/>
        </w:r>
        <w:r w:rsidR="00D01143">
          <w:rPr>
            <w:noProof/>
            <w:webHidden/>
          </w:rPr>
          <w:t>72</w:t>
        </w:r>
        <w:r>
          <w:rPr>
            <w:noProof/>
            <w:webHidden/>
          </w:rPr>
          <w:fldChar w:fldCharType="end"/>
        </w:r>
      </w:hyperlink>
    </w:p>
    <w:p w14:paraId="43259B0A" w14:textId="288A35EA"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1" w:history="1">
        <w:r w:rsidRPr="002E165B">
          <w:rPr>
            <w:rStyle w:val="Hipercze"/>
            <w:noProof/>
          </w:rPr>
          <w:t>4.8.4</w:t>
        </w:r>
        <w:r>
          <w:rPr>
            <w:rFonts w:asciiTheme="minorHAnsi" w:eastAsiaTheme="minorEastAsia" w:hAnsiTheme="minorHAnsi" w:cstheme="minorBidi"/>
            <w:i w:val="0"/>
            <w:iCs w:val="0"/>
            <w:noProof/>
            <w:sz w:val="22"/>
            <w:szCs w:val="22"/>
          </w:rPr>
          <w:tab/>
        </w:r>
        <w:r w:rsidRPr="002E165B">
          <w:rPr>
            <w:rStyle w:val="Hipercze"/>
            <w:noProof/>
          </w:rPr>
          <w:t>Rozpatrzenie protestu przez IP FEPZ</w:t>
        </w:r>
        <w:r>
          <w:rPr>
            <w:noProof/>
            <w:webHidden/>
          </w:rPr>
          <w:tab/>
        </w:r>
        <w:r>
          <w:rPr>
            <w:noProof/>
            <w:webHidden/>
          </w:rPr>
          <w:fldChar w:fldCharType="begin"/>
        </w:r>
        <w:r>
          <w:rPr>
            <w:noProof/>
            <w:webHidden/>
          </w:rPr>
          <w:instrText xml:space="preserve"> PAGEREF _Toc200089401 \h </w:instrText>
        </w:r>
        <w:r>
          <w:rPr>
            <w:noProof/>
            <w:webHidden/>
          </w:rPr>
        </w:r>
        <w:r>
          <w:rPr>
            <w:noProof/>
            <w:webHidden/>
          </w:rPr>
          <w:fldChar w:fldCharType="separate"/>
        </w:r>
        <w:r w:rsidR="00D01143">
          <w:rPr>
            <w:noProof/>
            <w:webHidden/>
          </w:rPr>
          <w:t>73</w:t>
        </w:r>
        <w:r>
          <w:rPr>
            <w:noProof/>
            <w:webHidden/>
          </w:rPr>
          <w:fldChar w:fldCharType="end"/>
        </w:r>
      </w:hyperlink>
    </w:p>
    <w:p w14:paraId="14B99D4F" w14:textId="7BD170BB"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6" w:history="1">
        <w:r w:rsidRPr="002E165B">
          <w:rPr>
            <w:rStyle w:val="Hipercze"/>
            <w:noProof/>
          </w:rPr>
          <w:t>4.8.5</w:t>
        </w:r>
        <w:r>
          <w:rPr>
            <w:rFonts w:asciiTheme="minorHAnsi" w:eastAsiaTheme="minorEastAsia" w:hAnsiTheme="minorHAnsi" w:cstheme="minorBidi"/>
            <w:i w:val="0"/>
            <w:iCs w:val="0"/>
            <w:noProof/>
            <w:sz w:val="22"/>
            <w:szCs w:val="22"/>
          </w:rPr>
          <w:tab/>
        </w:r>
        <w:r w:rsidRPr="002E165B">
          <w:rPr>
            <w:rStyle w:val="Hipercze"/>
            <w:noProof/>
          </w:rPr>
          <w:t>Skarga do sądu administracyjnego</w:t>
        </w:r>
        <w:r>
          <w:rPr>
            <w:noProof/>
            <w:webHidden/>
          </w:rPr>
          <w:tab/>
        </w:r>
        <w:r>
          <w:rPr>
            <w:noProof/>
            <w:webHidden/>
          </w:rPr>
          <w:fldChar w:fldCharType="begin"/>
        </w:r>
        <w:r>
          <w:rPr>
            <w:noProof/>
            <w:webHidden/>
          </w:rPr>
          <w:instrText xml:space="preserve"> PAGEREF _Toc200089406 \h </w:instrText>
        </w:r>
        <w:r>
          <w:rPr>
            <w:noProof/>
            <w:webHidden/>
          </w:rPr>
        </w:r>
        <w:r>
          <w:rPr>
            <w:noProof/>
            <w:webHidden/>
          </w:rPr>
          <w:fldChar w:fldCharType="separate"/>
        </w:r>
        <w:r w:rsidR="00D01143">
          <w:rPr>
            <w:noProof/>
            <w:webHidden/>
          </w:rPr>
          <w:t>73</w:t>
        </w:r>
        <w:r>
          <w:rPr>
            <w:noProof/>
            <w:webHidden/>
          </w:rPr>
          <w:fldChar w:fldCharType="end"/>
        </w:r>
      </w:hyperlink>
    </w:p>
    <w:p w14:paraId="2FD4AEE6" w14:textId="7812220B"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7" w:history="1">
        <w:r w:rsidRPr="002E165B">
          <w:rPr>
            <w:rStyle w:val="Hipercze"/>
            <w:noProof/>
          </w:rPr>
          <w:t>4.8.6</w:t>
        </w:r>
        <w:r>
          <w:rPr>
            <w:rFonts w:asciiTheme="minorHAnsi" w:eastAsiaTheme="minorEastAsia" w:hAnsiTheme="minorHAnsi" w:cstheme="minorBidi"/>
            <w:i w:val="0"/>
            <w:iCs w:val="0"/>
            <w:noProof/>
            <w:sz w:val="22"/>
            <w:szCs w:val="22"/>
          </w:rPr>
          <w:tab/>
        </w:r>
        <w:r w:rsidRPr="002E165B">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_Toc200089407 \h </w:instrText>
        </w:r>
        <w:r>
          <w:rPr>
            <w:noProof/>
            <w:webHidden/>
          </w:rPr>
        </w:r>
        <w:r>
          <w:rPr>
            <w:noProof/>
            <w:webHidden/>
          </w:rPr>
          <w:fldChar w:fldCharType="separate"/>
        </w:r>
        <w:r w:rsidR="00D01143">
          <w:rPr>
            <w:noProof/>
            <w:webHidden/>
          </w:rPr>
          <w:t>73</w:t>
        </w:r>
        <w:r>
          <w:rPr>
            <w:noProof/>
            <w:webHidden/>
          </w:rPr>
          <w:fldChar w:fldCharType="end"/>
        </w:r>
      </w:hyperlink>
    </w:p>
    <w:p w14:paraId="0D46872C" w14:textId="228F9FCB"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8" w:history="1">
        <w:r w:rsidRPr="002E165B">
          <w:rPr>
            <w:rStyle w:val="Hipercze"/>
            <w:noProof/>
          </w:rPr>
          <w:t>4.8.7</w:t>
        </w:r>
        <w:r>
          <w:rPr>
            <w:rFonts w:asciiTheme="minorHAnsi" w:eastAsiaTheme="minorEastAsia" w:hAnsiTheme="minorHAnsi" w:cstheme="minorBidi"/>
            <w:i w:val="0"/>
            <w:iCs w:val="0"/>
            <w:noProof/>
            <w:sz w:val="22"/>
            <w:szCs w:val="22"/>
          </w:rPr>
          <w:tab/>
        </w:r>
        <w:r w:rsidRPr="002E165B">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_Toc200089408 \h </w:instrText>
        </w:r>
        <w:r>
          <w:rPr>
            <w:noProof/>
            <w:webHidden/>
          </w:rPr>
        </w:r>
        <w:r>
          <w:rPr>
            <w:noProof/>
            <w:webHidden/>
          </w:rPr>
          <w:fldChar w:fldCharType="separate"/>
        </w:r>
        <w:r w:rsidR="00D01143">
          <w:rPr>
            <w:noProof/>
            <w:webHidden/>
          </w:rPr>
          <w:t>74</w:t>
        </w:r>
        <w:r>
          <w:rPr>
            <w:noProof/>
            <w:webHidden/>
          </w:rPr>
          <w:fldChar w:fldCharType="end"/>
        </w:r>
      </w:hyperlink>
    </w:p>
    <w:p w14:paraId="65BC5FC0" w14:textId="2D9D0994" w:rsidR="00543F83" w:rsidRDefault="00543F83">
      <w:pPr>
        <w:pStyle w:val="Spistreci1"/>
        <w:rPr>
          <w:rFonts w:asciiTheme="minorHAnsi" w:eastAsiaTheme="minorEastAsia" w:hAnsiTheme="minorHAnsi" w:cstheme="minorBidi"/>
          <w:b w:val="0"/>
          <w:bCs w:val="0"/>
          <w:caps w:val="0"/>
          <w:noProof/>
          <w:sz w:val="22"/>
          <w:szCs w:val="22"/>
        </w:rPr>
      </w:pPr>
      <w:hyperlink w:anchor="_Toc200089409" w:history="1">
        <w:r w:rsidRPr="002E165B">
          <w:rPr>
            <w:rStyle w:val="Hipercze"/>
            <w:noProof/>
          </w:rPr>
          <w:t>V.</w:t>
        </w:r>
        <w:r>
          <w:rPr>
            <w:rFonts w:asciiTheme="minorHAnsi" w:eastAsiaTheme="minorEastAsia" w:hAnsiTheme="minorHAnsi" w:cstheme="minorBidi"/>
            <w:b w:val="0"/>
            <w:bCs w:val="0"/>
            <w:caps w:val="0"/>
            <w:noProof/>
            <w:sz w:val="22"/>
            <w:szCs w:val="22"/>
          </w:rPr>
          <w:tab/>
        </w:r>
        <w:r w:rsidRPr="002E165B">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_Toc200089409 \h </w:instrText>
        </w:r>
        <w:r>
          <w:rPr>
            <w:noProof/>
            <w:webHidden/>
          </w:rPr>
        </w:r>
        <w:r>
          <w:rPr>
            <w:noProof/>
            <w:webHidden/>
          </w:rPr>
          <w:fldChar w:fldCharType="separate"/>
        </w:r>
        <w:r w:rsidR="00D01143">
          <w:rPr>
            <w:noProof/>
            <w:webHidden/>
          </w:rPr>
          <w:t>75</w:t>
        </w:r>
        <w:r>
          <w:rPr>
            <w:noProof/>
            <w:webHidden/>
          </w:rPr>
          <w:fldChar w:fldCharType="end"/>
        </w:r>
      </w:hyperlink>
    </w:p>
    <w:p w14:paraId="06B22E82" w14:textId="1D2412A9" w:rsidR="00543F83" w:rsidRDefault="00543F83">
      <w:pPr>
        <w:pStyle w:val="Spistreci2"/>
        <w:rPr>
          <w:rFonts w:asciiTheme="minorHAnsi" w:eastAsiaTheme="minorEastAsia" w:hAnsiTheme="minorHAnsi" w:cstheme="minorBidi"/>
          <w:smallCaps w:val="0"/>
          <w:noProof/>
          <w:sz w:val="22"/>
          <w:szCs w:val="22"/>
        </w:rPr>
      </w:pPr>
      <w:hyperlink w:anchor="_Toc200089410" w:history="1">
        <w:r w:rsidRPr="002E165B">
          <w:rPr>
            <w:rStyle w:val="Hipercze"/>
            <w:noProof/>
          </w:rPr>
          <w:t>5.1.</w:t>
        </w:r>
        <w:r>
          <w:rPr>
            <w:rFonts w:asciiTheme="minorHAnsi" w:eastAsiaTheme="minorEastAsia" w:hAnsiTheme="minorHAnsi" w:cstheme="minorBidi"/>
            <w:smallCaps w:val="0"/>
            <w:noProof/>
            <w:sz w:val="22"/>
            <w:szCs w:val="22"/>
          </w:rPr>
          <w:tab/>
        </w:r>
        <w:r w:rsidRPr="002E165B">
          <w:rPr>
            <w:rStyle w:val="Hipercze"/>
            <w:noProof/>
          </w:rPr>
          <w:t>Podstawowe zasady udzielania dofinansowania</w:t>
        </w:r>
        <w:r>
          <w:rPr>
            <w:noProof/>
            <w:webHidden/>
          </w:rPr>
          <w:tab/>
        </w:r>
        <w:r>
          <w:rPr>
            <w:noProof/>
            <w:webHidden/>
          </w:rPr>
          <w:fldChar w:fldCharType="begin"/>
        </w:r>
        <w:r>
          <w:rPr>
            <w:noProof/>
            <w:webHidden/>
          </w:rPr>
          <w:instrText xml:space="preserve"> PAGEREF _Toc200089410 \h </w:instrText>
        </w:r>
        <w:r>
          <w:rPr>
            <w:noProof/>
            <w:webHidden/>
          </w:rPr>
        </w:r>
        <w:r>
          <w:rPr>
            <w:noProof/>
            <w:webHidden/>
          </w:rPr>
          <w:fldChar w:fldCharType="separate"/>
        </w:r>
        <w:r w:rsidR="00D01143">
          <w:rPr>
            <w:noProof/>
            <w:webHidden/>
          </w:rPr>
          <w:t>75</w:t>
        </w:r>
        <w:r>
          <w:rPr>
            <w:noProof/>
            <w:webHidden/>
          </w:rPr>
          <w:fldChar w:fldCharType="end"/>
        </w:r>
      </w:hyperlink>
    </w:p>
    <w:p w14:paraId="7CAED7F6" w14:textId="10026FB8"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1" w:history="1">
        <w:r w:rsidRPr="002E165B">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2E165B">
          <w:rPr>
            <w:rStyle w:val="Hipercze"/>
            <w:noProof/>
          </w:rPr>
          <w:t>Umowa o dofinansowanie projektu</w:t>
        </w:r>
        <w:r>
          <w:rPr>
            <w:noProof/>
            <w:webHidden/>
          </w:rPr>
          <w:tab/>
        </w:r>
        <w:r>
          <w:rPr>
            <w:noProof/>
            <w:webHidden/>
          </w:rPr>
          <w:fldChar w:fldCharType="begin"/>
        </w:r>
        <w:r>
          <w:rPr>
            <w:noProof/>
            <w:webHidden/>
          </w:rPr>
          <w:instrText xml:space="preserve"> PAGEREF _Toc200089411 \h </w:instrText>
        </w:r>
        <w:r>
          <w:rPr>
            <w:noProof/>
            <w:webHidden/>
          </w:rPr>
        </w:r>
        <w:r>
          <w:rPr>
            <w:noProof/>
            <w:webHidden/>
          </w:rPr>
          <w:fldChar w:fldCharType="separate"/>
        </w:r>
        <w:r w:rsidR="00D01143">
          <w:rPr>
            <w:noProof/>
            <w:webHidden/>
          </w:rPr>
          <w:t>75</w:t>
        </w:r>
        <w:r>
          <w:rPr>
            <w:noProof/>
            <w:webHidden/>
          </w:rPr>
          <w:fldChar w:fldCharType="end"/>
        </w:r>
      </w:hyperlink>
    </w:p>
    <w:p w14:paraId="5A9FF50C" w14:textId="218D7561"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2" w:history="1">
        <w:r w:rsidRPr="002E165B">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2E165B">
          <w:rPr>
            <w:rStyle w:val="Hipercze"/>
            <w:noProof/>
          </w:rPr>
          <w:t>Wkład własny</w:t>
        </w:r>
        <w:r>
          <w:rPr>
            <w:noProof/>
            <w:webHidden/>
          </w:rPr>
          <w:tab/>
        </w:r>
        <w:r>
          <w:rPr>
            <w:noProof/>
            <w:webHidden/>
          </w:rPr>
          <w:fldChar w:fldCharType="begin"/>
        </w:r>
        <w:r>
          <w:rPr>
            <w:noProof/>
            <w:webHidden/>
          </w:rPr>
          <w:instrText xml:space="preserve"> PAGEREF _Toc200089412 \h </w:instrText>
        </w:r>
        <w:r>
          <w:rPr>
            <w:noProof/>
            <w:webHidden/>
          </w:rPr>
        </w:r>
        <w:r>
          <w:rPr>
            <w:noProof/>
            <w:webHidden/>
          </w:rPr>
          <w:fldChar w:fldCharType="separate"/>
        </w:r>
        <w:r w:rsidR="00D01143">
          <w:rPr>
            <w:noProof/>
            <w:webHidden/>
          </w:rPr>
          <w:t>81</w:t>
        </w:r>
        <w:r>
          <w:rPr>
            <w:noProof/>
            <w:webHidden/>
          </w:rPr>
          <w:fldChar w:fldCharType="end"/>
        </w:r>
      </w:hyperlink>
    </w:p>
    <w:p w14:paraId="4588B0CA" w14:textId="11CE6280"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3" w:history="1">
        <w:r w:rsidRPr="002E165B">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2E165B">
          <w:rPr>
            <w:rStyle w:val="Hipercze"/>
            <w:noProof/>
          </w:rPr>
          <w:t>Szczegółowy budżet projektu</w:t>
        </w:r>
        <w:r>
          <w:rPr>
            <w:noProof/>
            <w:webHidden/>
          </w:rPr>
          <w:tab/>
        </w:r>
        <w:r>
          <w:rPr>
            <w:noProof/>
            <w:webHidden/>
          </w:rPr>
          <w:fldChar w:fldCharType="begin"/>
        </w:r>
        <w:r>
          <w:rPr>
            <w:noProof/>
            <w:webHidden/>
          </w:rPr>
          <w:instrText xml:space="preserve"> PAGEREF _Toc200089413 \h </w:instrText>
        </w:r>
        <w:r>
          <w:rPr>
            <w:noProof/>
            <w:webHidden/>
          </w:rPr>
        </w:r>
        <w:r>
          <w:rPr>
            <w:noProof/>
            <w:webHidden/>
          </w:rPr>
          <w:fldChar w:fldCharType="separate"/>
        </w:r>
        <w:r w:rsidR="00D01143">
          <w:rPr>
            <w:noProof/>
            <w:webHidden/>
          </w:rPr>
          <w:t>82</w:t>
        </w:r>
        <w:r>
          <w:rPr>
            <w:noProof/>
            <w:webHidden/>
          </w:rPr>
          <w:fldChar w:fldCharType="end"/>
        </w:r>
      </w:hyperlink>
    </w:p>
    <w:p w14:paraId="27F310A6" w14:textId="29442F7A"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4" w:history="1">
        <w:r w:rsidRPr="002E165B">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2E165B">
          <w:rPr>
            <w:rStyle w:val="Hipercze"/>
            <w:noProof/>
          </w:rPr>
          <w:t>Podatek od towarów i usług (VAT)</w:t>
        </w:r>
        <w:r>
          <w:rPr>
            <w:noProof/>
            <w:webHidden/>
          </w:rPr>
          <w:tab/>
        </w:r>
        <w:r>
          <w:rPr>
            <w:noProof/>
            <w:webHidden/>
          </w:rPr>
          <w:fldChar w:fldCharType="begin"/>
        </w:r>
        <w:r>
          <w:rPr>
            <w:noProof/>
            <w:webHidden/>
          </w:rPr>
          <w:instrText xml:space="preserve"> PAGEREF _Toc200089414 \h </w:instrText>
        </w:r>
        <w:r>
          <w:rPr>
            <w:noProof/>
            <w:webHidden/>
          </w:rPr>
        </w:r>
        <w:r>
          <w:rPr>
            <w:noProof/>
            <w:webHidden/>
          </w:rPr>
          <w:fldChar w:fldCharType="separate"/>
        </w:r>
        <w:r w:rsidR="00D01143">
          <w:rPr>
            <w:noProof/>
            <w:webHidden/>
          </w:rPr>
          <w:t>82</w:t>
        </w:r>
        <w:r>
          <w:rPr>
            <w:noProof/>
            <w:webHidden/>
          </w:rPr>
          <w:fldChar w:fldCharType="end"/>
        </w:r>
      </w:hyperlink>
    </w:p>
    <w:p w14:paraId="32D26CEC" w14:textId="5ECD640E"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5" w:history="1">
        <w:r w:rsidRPr="002E165B">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2E165B">
          <w:rPr>
            <w:rStyle w:val="Hipercze"/>
            <w:noProof/>
          </w:rPr>
          <w:t>Cross-financing</w:t>
        </w:r>
        <w:r>
          <w:rPr>
            <w:noProof/>
            <w:webHidden/>
          </w:rPr>
          <w:tab/>
        </w:r>
        <w:r>
          <w:rPr>
            <w:noProof/>
            <w:webHidden/>
          </w:rPr>
          <w:fldChar w:fldCharType="begin"/>
        </w:r>
        <w:r>
          <w:rPr>
            <w:noProof/>
            <w:webHidden/>
          </w:rPr>
          <w:instrText xml:space="preserve"> PAGEREF _Toc200089415 \h </w:instrText>
        </w:r>
        <w:r>
          <w:rPr>
            <w:noProof/>
            <w:webHidden/>
          </w:rPr>
        </w:r>
        <w:r>
          <w:rPr>
            <w:noProof/>
            <w:webHidden/>
          </w:rPr>
          <w:fldChar w:fldCharType="separate"/>
        </w:r>
        <w:r w:rsidR="00D01143">
          <w:rPr>
            <w:noProof/>
            <w:webHidden/>
          </w:rPr>
          <w:t>83</w:t>
        </w:r>
        <w:r>
          <w:rPr>
            <w:noProof/>
            <w:webHidden/>
          </w:rPr>
          <w:fldChar w:fldCharType="end"/>
        </w:r>
      </w:hyperlink>
    </w:p>
    <w:p w14:paraId="4DA9718D" w14:textId="554B87A6"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6" w:history="1">
        <w:r w:rsidRPr="002E165B">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2E165B">
          <w:rPr>
            <w:rStyle w:val="Hipercze"/>
            <w:noProof/>
          </w:rPr>
          <w:t>Zabezpieczenie prawidłowej realizacji umowy</w:t>
        </w:r>
        <w:r>
          <w:rPr>
            <w:noProof/>
            <w:webHidden/>
          </w:rPr>
          <w:tab/>
        </w:r>
        <w:r>
          <w:rPr>
            <w:noProof/>
            <w:webHidden/>
          </w:rPr>
          <w:fldChar w:fldCharType="begin"/>
        </w:r>
        <w:r>
          <w:rPr>
            <w:noProof/>
            <w:webHidden/>
          </w:rPr>
          <w:instrText xml:space="preserve"> PAGEREF _Toc200089416 \h </w:instrText>
        </w:r>
        <w:r>
          <w:rPr>
            <w:noProof/>
            <w:webHidden/>
          </w:rPr>
        </w:r>
        <w:r>
          <w:rPr>
            <w:noProof/>
            <w:webHidden/>
          </w:rPr>
          <w:fldChar w:fldCharType="separate"/>
        </w:r>
        <w:r w:rsidR="00D01143">
          <w:rPr>
            <w:noProof/>
            <w:webHidden/>
          </w:rPr>
          <w:t>83</w:t>
        </w:r>
        <w:r>
          <w:rPr>
            <w:noProof/>
            <w:webHidden/>
          </w:rPr>
          <w:fldChar w:fldCharType="end"/>
        </w:r>
      </w:hyperlink>
    </w:p>
    <w:p w14:paraId="78760390" w14:textId="06916026"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7" w:history="1">
        <w:r w:rsidRPr="002E165B">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2E165B">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_Toc200089417 \h </w:instrText>
        </w:r>
        <w:r>
          <w:rPr>
            <w:noProof/>
            <w:webHidden/>
          </w:rPr>
        </w:r>
        <w:r>
          <w:rPr>
            <w:noProof/>
            <w:webHidden/>
          </w:rPr>
          <w:fldChar w:fldCharType="separate"/>
        </w:r>
        <w:r w:rsidR="00D01143">
          <w:rPr>
            <w:noProof/>
            <w:webHidden/>
          </w:rPr>
          <w:t>84</w:t>
        </w:r>
        <w:r>
          <w:rPr>
            <w:noProof/>
            <w:webHidden/>
          </w:rPr>
          <w:fldChar w:fldCharType="end"/>
        </w:r>
      </w:hyperlink>
    </w:p>
    <w:p w14:paraId="6273A73E" w14:textId="4A01D339" w:rsidR="00543F83" w:rsidRDefault="00543F83">
      <w:pPr>
        <w:pStyle w:val="Spistreci2"/>
        <w:rPr>
          <w:rFonts w:asciiTheme="minorHAnsi" w:eastAsiaTheme="minorEastAsia" w:hAnsiTheme="minorHAnsi" w:cstheme="minorBidi"/>
          <w:smallCaps w:val="0"/>
          <w:noProof/>
          <w:sz w:val="22"/>
          <w:szCs w:val="22"/>
        </w:rPr>
      </w:pPr>
      <w:hyperlink w:anchor="_Toc200089418" w:history="1">
        <w:r w:rsidRPr="002E165B">
          <w:rPr>
            <w:rStyle w:val="Hipercze"/>
            <w:noProof/>
          </w:rPr>
          <w:t>5.2.</w:t>
        </w:r>
        <w:r>
          <w:rPr>
            <w:rFonts w:asciiTheme="minorHAnsi" w:eastAsiaTheme="minorEastAsia" w:hAnsiTheme="minorHAnsi" w:cstheme="minorBidi"/>
            <w:smallCaps w:val="0"/>
            <w:noProof/>
            <w:sz w:val="22"/>
            <w:szCs w:val="22"/>
          </w:rPr>
          <w:tab/>
        </w:r>
        <w:r w:rsidRPr="002E165B">
          <w:rPr>
            <w:rStyle w:val="Hipercze"/>
            <w:noProof/>
          </w:rPr>
          <w:t>Pomoc Publiczna</w:t>
        </w:r>
        <w:r>
          <w:rPr>
            <w:noProof/>
            <w:webHidden/>
          </w:rPr>
          <w:tab/>
        </w:r>
        <w:r>
          <w:rPr>
            <w:noProof/>
            <w:webHidden/>
          </w:rPr>
          <w:fldChar w:fldCharType="begin"/>
        </w:r>
        <w:r>
          <w:rPr>
            <w:noProof/>
            <w:webHidden/>
          </w:rPr>
          <w:instrText xml:space="preserve"> PAGEREF _Toc200089418 \h </w:instrText>
        </w:r>
        <w:r>
          <w:rPr>
            <w:noProof/>
            <w:webHidden/>
          </w:rPr>
        </w:r>
        <w:r>
          <w:rPr>
            <w:noProof/>
            <w:webHidden/>
          </w:rPr>
          <w:fldChar w:fldCharType="separate"/>
        </w:r>
        <w:r w:rsidR="00D01143">
          <w:rPr>
            <w:noProof/>
            <w:webHidden/>
          </w:rPr>
          <w:t>84</w:t>
        </w:r>
        <w:r>
          <w:rPr>
            <w:noProof/>
            <w:webHidden/>
          </w:rPr>
          <w:fldChar w:fldCharType="end"/>
        </w:r>
      </w:hyperlink>
    </w:p>
    <w:p w14:paraId="09E3E026" w14:textId="7E56DE27" w:rsidR="00543F83" w:rsidRDefault="00543F83">
      <w:pPr>
        <w:pStyle w:val="Spistreci2"/>
        <w:rPr>
          <w:rFonts w:asciiTheme="minorHAnsi" w:eastAsiaTheme="minorEastAsia" w:hAnsiTheme="minorHAnsi" w:cstheme="minorBidi"/>
          <w:smallCaps w:val="0"/>
          <w:noProof/>
          <w:sz w:val="22"/>
          <w:szCs w:val="22"/>
        </w:rPr>
      </w:pPr>
      <w:hyperlink w:anchor="_Toc200089419" w:history="1">
        <w:r w:rsidRPr="002E165B">
          <w:rPr>
            <w:rStyle w:val="Hipercze"/>
            <w:noProof/>
          </w:rPr>
          <w:t>5.3.</w:t>
        </w:r>
        <w:r>
          <w:rPr>
            <w:rFonts w:asciiTheme="minorHAnsi" w:eastAsiaTheme="minorEastAsia" w:hAnsiTheme="minorHAnsi" w:cstheme="minorBidi"/>
            <w:smallCaps w:val="0"/>
            <w:noProof/>
            <w:sz w:val="22"/>
            <w:szCs w:val="22"/>
          </w:rPr>
          <w:tab/>
        </w:r>
        <w:r w:rsidRPr="002E165B">
          <w:rPr>
            <w:rStyle w:val="Hipercze"/>
            <w:noProof/>
          </w:rPr>
          <w:t>Warunki realizacji wsparcia</w:t>
        </w:r>
        <w:r>
          <w:rPr>
            <w:noProof/>
            <w:webHidden/>
          </w:rPr>
          <w:tab/>
        </w:r>
        <w:r>
          <w:rPr>
            <w:noProof/>
            <w:webHidden/>
          </w:rPr>
          <w:fldChar w:fldCharType="begin"/>
        </w:r>
        <w:r>
          <w:rPr>
            <w:noProof/>
            <w:webHidden/>
          </w:rPr>
          <w:instrText xml:space="preserve"> PAGEREF _Toc200089419 \h </w:instrText>
        </w:r>
        <w:r>
          <w:rPr>
            <w:noProof/>
            <w:webHidden/>
          </w:rPr>
        </w:r>
        <w:r>
          <w:rPr>
            <w:noProof/>
            <w:webHidden/>
          </w:rPr>
          <w:fldChar w:fldCharType="separate"/>
        </w:r>
        <w:r w:rsidR="00D01143">
          <w:rPr>
            <w:noProof/>
            <w:webHidden/>
          </w:rPr>
          <w:t>86</w:t>
        </w:r>
        <w:r>
          <w:rPr>
            <w:noProof/>
            <w:webHidden/>
          </w:rPr>
          <w:fldChar w:fldCharType="end"/>
        </w:r>
      </w:hyperlink>
    </w:p>
    <w:p w14:paraId="061AD77E" w14:textId="2FFEB836"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0" w:history="1">
        <w:r w:rsidRPr="002E165B">
          <w:rPr>
            <w:rStyle w:val="Hipercze"/>
            <w:noProof/>
          </w:rPr>
          <w:t>5.3.1.</w:t>
        </w:r>
        <w:r>
          <w:rPr>
            <w:rFonts w:asciiTheme="minorHAnsi" w:eastAsiaTheme="minorEastAsia" w:hAnsiTheme="minorHAnsi" w:cstheme="minorBidi"/>
            <w:i w:val="0"/>
            <w:iCs w:val="0"/>
            <w:noProof/>
            <w:sz w:val="22"/>
            <w:szCs w:val="22"/>
          </w:rPr>
          <w:tab/>
        </w:r>
        <w:r w:rsidRPr="002E165B">
          <w:rPr>
            <w:rStyle w:val="Hipercze"/>
            <w:noProof/>
          </w:rPr>
          <w:t>Kwalifikowalność uczestnika projektu</w:t>
        </w:r>
        <w:r>
          <w:rPr>
            <w:noProof/>
            <w:webHidden/>
          </w:rPr>
          <w:tab/>
        </w:r>
        <w:r>
          <w:rPr>
            <w:noProof/>
            <w:webHidden/>
          </w:rPr>
          <w:fldChar w:fldCharType="begin"/>
        </w:r>
        <w:r>
          <w:rPr>
            <w:noProof/>
            <w:webHidden/>
          </w:rPr>
          <w:instrText xml:space="preserve"> PAGEREF _Toc200089420 \h </w:instrText>
        </w:r>
        <w:r>
          <w:rPr>
            <w:noProof/>
            <w:webHidden/>
          </w:rPr>
        </w:r>
        <w:r>
          <w:rPr>
            <w:noProof/>
            <w:webHidden/>
          </w:rPr>
          <w:fldChar w:fldCharType="separate"/>
        </w:r>
        <w:r w:rsidR="00D01143">
          <w:rPr>
            <w:noProof/>
            <w:webHidden/>
          </w:rPr>
          <w:t>86</w:t>
        </w:r>
        <w:r>
          <w:rPr>
            <w:noProof/>
            <w:webHidden/>
          </w:rPr>
          <w:fldChar w:fldCharType="end"/>
        </w:r>
      </w:hyperlink>
    </w:p>
    <w:p w14:paraId="4EC9AD67" w14:textId="12873CFB"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1" w:history="1">
        <w:r w:rsidRPr="002E165B">
          <w:rPr>
            <w:rStyle w:val="Hipercze"/>
            <w:noProof/>
          </w:rPr>
          <w:t>5.3.2.</w:t>
        </w:r>
        <w:r>
          <w:rPr>
            <w:rFonts w:asciiTheme="minorHAnsi" w:eastAsiaTheme="minorEastAsia" w:hAnsiTheme="minorHAnsi" w:cstheme="minorBidi"/>
            <w:i w:val="0"/>
            <w:iCs w:val="0"/>
            <w:noProof/>
            <w:sz w:val="22"/>
            <w:szCs w:val="22"/>
          </w:rPr>
          <w:tab/>
        </w:r>
        <w:r w:rsidRPr="002E165B">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_Toc200089421 \h </w:instrText>
        </w:r>
        <w:r>
          <w:rPr>
            <w:noProof/>
            <w:webHidden/>
          </w:rPr>
        </w:r>
        <w:r>
          <w:rPr>
            <w:noProof/>
            <w:webHidden/>
          </w:rPr>
          <w:fldChar w:fldCharType="separate"/>
        </w:r>
        <w:r w:rsidR="00D01143">
          <w:rPr>
            <w:noProof/>
            <w:webHidden/>
          </w:rPr>
          <w:t>86</w:t>
        </w:r>
        <w:r>
          <w:rPr>
            <w:noProof/>
            <w:webHidden/>
          </w:rPr>
          <w:fldChar w:fldCharType="end"/>
        </w:r>
      </w:hyperlink>
    </w:p>
    <w:p w14:paraId="2A0E1DD6" w14:textId="1CB5E656"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2" w:history="1">
        <w:r w:rsidRPr="002E165B">
          <w:rPr>
            <w:rStyle w:val="Hipercze"/>
            <w:noProof/>
          </w:rPr>
          <w:t>5.3.3.</w:t>
        </w:r>
        <w:r>
          <w:rPr>
            <w:rFonts w:asciiTheme="minorHAnsi" w:eastAsiaTheme="minorEastAsia" w:hAnsiTheme="minorHAnsi" w:cstheme="minorBidi"/>
            <w:i w:val="0"/>
            <w:iCs w:val="0"/>
            <w:noProof/>
            <w:sz w:val="22"/>
            <w:szCs w:val="22"/>
          </w:rPr>
          <w:tab/>
        </w:r>
        <w:r w:rsidRPr="002E165B">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_Toc200089422 \h </w:instrText>
        </w:r>
        <w:r>
          <w:rPr>
            <w:noProof/>
            <w:webHidden/>
          </w:rPr>
        </w:r>
        <w:r>
          <w:rPr>
            <w:noProof/>
            <w:webHidden/>
          </w:rPr>
          <w:fldChar w:fldCharType="separate"/>
        </w:r>
        <w:r w:rsidR="00D01143">
          <w:rPr>
            <w:noProof/>
            <w:webHidden/>
          </w:rPr>
          <w:t>87</w:t>
        </w:r>
        <w:r>
          <w:rPr>
            <w:noProof/>
            <w:webHidden/>
          </w:rPr>
          <w:fldChar w:fldCharType="end"/>
        </w:r>
      </w:hyperlink>
    </w:p>
    <w:p w14:paraId="7A9B7746" w14:textId="2FC1D3BB"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3" w:history="1">
        <w:r w:rsidRPr="002E165B">
          <w:rPr>
            <w:rStyle w:val="Hipercze"/>
            <w:noProof/>
          </w:rPr>
          <w:t>5.3.4.</w:t>
        </w:r>
        <w:r>
          <w:rPr>
            <w:rFonts w:asciiTheme="minorHAnsi" w:eastAsiaTheme="minorEastAsia" w:hAnsiTheme="minorHAnsi" w:cstheme="minorBidi"/>
            <w:i w:val="0"/>
            <w:iCs w:val="0"/>
            <w:noProof/>
            <w:sz w:val="22"/>
            <w:szCs w:val="22"/>
          </w:rPr>
          <w:tab/>
        </w:r>
        <w:r w:rsidRPr="002E165B">
          <w:rPr>
            <w:rStyle w:val="Hipercze"/>
            <w:noProof/>
          </w:rPr>
          <w:t xml:space="preserve"> </w:t>
        </w:r>
        <w:r w:rsidR="00DB29D5">
          <w:rPr>
            <w:rStyle w:val="Hipercze"/>
            <w:noProof/>
          </w:rPr>
          <w:t>Wytyczne do</w:t>
        </w:r>
        <w:r w:rsidRPr="002E165B">
          <w:rPr>
            <w:rStyle w:val="Hipercze"/>
            <w:noProof/>
          </w:rPr>
          <w:t xml:space="preserve"> realizacji wsparcia</w:t>
        </w:r>
        <w:r>
          <w:rPr>
            <w:noProof/>
            <w:webHidden/>
          </w:rPr>
          <w:tab/>
        </w:r>
        <w:r>
          <w:rPr>
            <w:noProof/>
            <w:webHidden/>
          </w:rPr>
          <w:fldChar w:fldCharType="begin"/>
        </w:r>
        <w:r>
          <w:rPr>
            <w:noProof/>
            <w:webHidden/>
          </w:rPr>
          <w:instrText xml:space="preserve"> PAGEREF _Toc200089423 \h </w:instrText>
        </w:r>
        <w:r>
          <w:rPr>
            <w:noProof/>
            <w:webHidden/>
          </w:rPr>
        </w:r>
        <w:r>
          <w:rPr>
            <w:noProof/>
            <w:webHidden/>
          </w:rPr>
          <w:fldChar w:fldCharType="separate"/>
        </w:r>
        <w:r w:rsidR="00D01143">
          <w:rPr>
            <w:noProof/>
            <w:webHidden/>
          </w:rPr>
          <w:t>89</w:t>
        </w:r>
        <w:r>
          <w:rPr>
            <w:noProof/>
            <w:webHidden/>
          </w:rPr>
          <w:fldChar w:fldCharType="end"/>
        </w:r>
      </w:hyperlink>
    </w:p>
    <w:p w14:paraId="393BC525" w14:textId="0F274AB3" w:rsidR="00543F83" w:rsidRDefault="00543F83">
      <w:pPr>
        <w:pStyle w:val="Spistreci2"/>
        <w:rPr>
          <w:rFonts w:asciiTheme="minorHAnsi" w:eastAsiaTheme="minorEastAsia" w:hAnsiTheme="minorHAnsi" w:cstheme="minorBidi"/>
          <w:smallCaps w:val="0"/>
          <w:noProof/>
          <w:sz w:val="22"/>
          <w:szCs w:val="22"/>
        </w:rPr>
      </w:pPr>
      <w:hyperlink w:anchor="_Toc200089424" w:history="1">
        <w:r w:rsidRPr="002E165B">
          <w:rPr>
            <w:rStyle w:val="Hipercze"/>
            <w:noProof/>
          </w:rPr>
          <w:t>5.4.</w:t>
        </w:r>
        <w:r>
          <w:rPr>
            <w:rFonts w:asciiTheme="minorHAnsi" w:eastAsiaTheme="minorEastAsia" w:hAnsiTheme="minorHAnsi" w:cstheme="minorBidi"/>
            <w:smallCaps w:val="0"/>
            <w:noProof/>
            <w:sz w:val="22"/>
            <w:szCs w:val="22"/>
          </w:rPr>
          <w:tab/>
        </w:r>
        <w:r w:rsidRPr="002E165B">
          <w:rPr>
            <w:rStyle w:val="Hipercze"/>
            <w:noProof/>
          </w:rPr>
          <w:t>Zmiana wartości projektu po podpisaniu umowy</w:t>
        </w:r>
        <w:r>
          <w:rPr>
            <w:noProof/>
            <w:webHidden/>
          </w:rPr>
          <w:tab/>
        </w:r>
        <w:r>
          <w:rPr>
            <w:noProof/>
            <w:webHidden/>
          </w:rPr>
          <w:fldChar w:fldCharType="begin"/>
        </w:r>
        <w:r>
          <w:rPr>
            <w:noProof/>
            <w:webHidden/>
          </w:rPr>
          <w:instrText xml:space="preserve"> PAGEREF _Toc200089424 \h </w:instrText>
        </w:r>
        <w:r>
          <w:rPr>
            <w:noProof/>
            <w:webHidden/>
          </w:rPr>
        </w:r>
        <w:r>
          <w:rPr>
            <w:noProof/>
            <w:webHidden/>
          </w:rPr>
          <w:fldChar w:fldCharType="separate"/>
        </w:r>
        <w:r w:rsidR="00D01143">
          <w:rPr>
            <w:noProof/>
            <w:webHidden/>
          </w:rPr>
          <w:t>92</w:t>
        </w:r>
        <w:r>
          <w:rPr>
            <w:noProof/>
            <w:webHidden/>
          </w:rPr>
          <w:fldChar w:fldCharType="end"/>
        </w:r>
      </w:hyperlink>
    </w:p>
    <w:p w14:paraId="4506FB13" w14:textId="7536BEE2" w:rsidR="00543F83" w:rsidRDefault="00543F83">
      <w:pPr>
        <w:pStyle w:val="Spistreci1"/>
        <w:rPr>
          <w:rFonts w:asciiTheme="minorHAnsi" w:eastAsiaTheme="minorEastAsia" w:hAnsiTheme="minorHAnsi" w:cstheme="minorBidi"/>
          <w:b w:val="0"/>
          <w:bCs w:val="0"/>
          <w:caps w:val="0"/>
          <w:noProof/>
          <w:sz w:val="22"/>
          <w:szCs w:val="22"/>
        </w:rPr>
      </w:pPr>
      <w:hyperlink w:anchor="_Toc200089425" w:history="1">
        <w:r w:rsidRPr="002E165B">
          <w:rPr>
            <w:rStyle w:val="Hipercze"/>
            <w:noProof/>
          </w:rPr>
          <w:t>VI.</w:t>
        </w:r>
        <w:r>
          <w:rPr>
            <w:rFonts w:asciiTheme="minorHAnsi" w:eastAsiaTheme="minorEastAsia" w:hAnsiTheme="minorHAnsi" w:cstheme="minorBidi"/>
            <w:b w:val="0"/>
            <w:bCs w:val="0"/>
            <w:caps w:val="0"/>
            <w:noProof/>
            <w:sz w:val="22"/>
            <w:szCs w:val="22"/>
          </w:rPr>
          <w:tab/>
        </w:r>
        <w:r w:rsidRPr="002E165B">
          <w:rPr>
            <w:rStyle w:val="Hipercze"/>
            <w:noProof/>
          </w:rPr>
          <w:t>Pozostałe informacje</w:t>
        </w:r>
        <w:r>
          <w:rPr>
            <w:noProof/>
            <w:webHidden/>
          </w:rPr>
          <w:tab/>
        </w:r>
        <w:r>
          <w:rPr>
            <w:noProof/>
            <w:webHidden/>
          </w:rPr>
          <w:fldChar w:fldCharType="begin"/>
        </w:r>
        <w:r>
          <w:rPr>
            <w:noProof/>
            <w:webHidden/>
          </w:rPr>
          <w:instrText xml:space="preserve"> PAGEREF _Toc200089425 \h </w:instrText>
        </w:r>
        <w:r>
          <w:rPr>
            <w:noProof/>
            <w:webHidden/>
          </w:rPr>
        </w:r>
        <w:r>
          <w:rPr>
            <w:noProof/>
            <w:webHidden/>
          </w:rPr>
          <w:fldChar w:fldCharType="separate"/>
        </w:r>
        <w:r w:rsidR="00D01143">
          <w:rPr>
            <w:noProof/>
            <w:webHidden/>
          </w:rPr>
          <w:t>93</w:t>
        </w:r>
        <w:r>
          <w:rPr>
            <w:noProof/>
            <w:webHidden/>
          </w:rPr>
          <w:fldChar w:fldCharType="end"/>
        </w:r>
      </w:hyperlink>
    </w:p>
    <w:p w14:paraId="37DAF18D" w14:textId="2448D69A" w:rsidR="00543F83" w:rsidRDefault="00543F83">
      <w:pPr>
        <w:pStyle w:val="Spistreci2"/>
        <w:rPr>
          <w:rFonts w:asciiTheme="minorHAnsi" w:eastAsiaTheme="minorEastAsia" w:hAnsiTheme="minorHAnsi" w:cstheme="minorBidi"/>
          <w:smallCaps w:val="0"/>
          <w:noProof/>
          <w:sz w:val="22"/>
          <w:szCs w:val="22"/>
        </w:rPr>
      </w:pPr>
      <w:hyperlink w:anchor="_Toc200089426" w:history="1">
        <w:r w:rsidRPr="002E165B">
          <w:rPr>
            <w:rStyle w:val="Hipercze"/>
            <w:noProof/>
          </w:rPr>
          <w:t>6.1.</w:t>
        </w:r>
        <w:r>
          <w:rPr>
            <w:rFonts w:asciiTheme="minorHAnsi" w:eastAsiaTheme="minorEastAsia" w:hAnsiTheme="minorHAnsi" w:cstheme="minorBidi"/>
            <w:smallCaps w:val="0"/>
            <w:noProof/>
            <w:sz w:val="22"/>
            <w:szCs w:val="22"/>
          </w:rPr>
          <w:tab/>
        </w:r>
        <w:r w:rsidRPr="002E165B">
          <w:rPr>
            <w:rStyle w:val="Hipercze"/>
            <w:noProof/>
          </w:rPr>
          <w:t>Kontakt i dodatkowe informacje</w:t>
        </w:r>
        <w:r>
          <w:rPr>
            <w:noProof/>
            <w:webHidden/>
          </w:rPr>
          <w:tab/>
        </w:r>
        <w:r>
          <w:rPr>
            <w:noProof/>
            <w:webHidden/>
          </w:rPr>
          <w:fldChar w:fldCharType="begin"/>
        </w:r>
        <w:r>
          <w:rPr>
            <w:noProof/>
            <w:webHidden/>
          </w:rPr>
          <w:instrText xml:space="preserve"> PAGEREF _Toc200089426 \h </w:instrText>
        </w:r>
        <w:r>
          <w:rPr>
            <w:noProof/>
            <w:webHidden/>
          </w:rPr>
        </w:r>
        <w:r>
          <w:rPr>
            <w:noProof/>
            <w:webHidden/>
          </w:rPr>
          <w:fldChar w:fldCharType="separate"/>
        </w:r>
        <w:r w:rsidR="00D01143">
          <w:rPr>
            <w:noProof/>
            <w:webHidden/>
          </w:rPr>
          <w:t>93</w:t>
        </w:r>
        <w:r>
          <w:rPr>
            <w:noProof/>
            <w:webHidden/>
          </w:rPr>
          <w:fldChar w:fldCharType="end"/>
        </w:r>
      </w:hyperlink>
    </w:p>
    <w:p w14:paraId="65718C68" w14:textId="3746CA34" w:rsidR="00543F83" w:rsidRDefault="00543F83">
      <w:pPr>
        <w:pStyle w:val="Spistreci2"/>
        <w:rPr>
          <w:rFonts w:asciiTheme="minorHAnsi" w:eastAsiaTheme="minorEastAsia" w:hAnsiTheme="minorHAnsi" w:cstheme="minorBidi"/>
          <w:smallCaps w:val="0"/>
          <w:noProof/>
          <w:sz w:val="22"/>
          <w:szCs w:val="22"/>
        </w:rPr>
      </w:pPr>
      <w:hyperlink w:anchor="_Toc200089427" w:history="1">
        <w:r w:rsidRPr="002E165B">
          <w:rPr>
            <w:rStyle w:val="Hipercze"/>
            <w:noProof/>
          </w:rPr>
          <w:t>6.2.</w:t>
        </w:r>
        <w:r>
          <w:rPr>
            <w:rFonts w:asciiTheme="minorHAnsi" w:eastAsiaTheme="minorEastAsia" w:hAnsiTheme="minorHAnsi" w:cstheme="minorBidi"/>
            <w:smallCaps w:val="0"/>
            <w:noProof/>
            <w:sz w:val="22"/>
            <w:szCs w:val="22"/>
          </w:rPr>
          <w:tab/>
        </w:r>
        <w:r w:rsidRPr="002E165B">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_Toc200089427 \h </w:instrText>
        </w:r>
        <w:r>
          <w:rPr>
            <w:noProof/>
            <w:webHidden/>
          </w:rPr>
        </w:r>
        <w:r>
          <w:rPr>
            <w:noProof/>
            <w:webHidden/>
          </w:rPr>
          <w:fldChar w:fldCharType="separate"/>
        </w:r>
        <w:r w:rsidR="00D01143">
          <w:rPr>
            <w:noProof/>
            <w:webHidden/>
          </w:rPr>
          <w:t>93</w:t>
        </w:r>
        <w:r>
          <w:rPr>
            <w:noProof/>
            <w:webHidden/>
          </w:rPr>
          <w:fldChar w:fldCharType="end"/>
        </w:r>
      </w:hyperlink>
    </w:p>
    <w:p w14:paraId="502457FC" w14:textId="61C564F5" w:rsidR="00543F83" w:rsidRDefault="00543F83">
      <w:pPr>
        <w:pStyle w:val="Spistreci2"/>
        <w:rPr>
          <w:rFonts w:asciiTheme="minorHAnsi" w:eastAsiaTheme="minorEastAsia" w:hAnsiTheme="minorHAnsi" w:cstheme="minorBidi"/>
          <w:smallCaps w:val="0"/>
          <w:noProof/>
          <w:sz w:val="22"/>
          <w:szCs w:val="22"/>
        </w:rPr>
      </w:pPr>
      <w:hyperlink w:anchor="_Toc200089428" w:history="1">
        <w:r w:rsidRPr="002E165B">
          <w:rPr>
            <w:rStyle w:val="Hipercze"/>
            <w:noProof/>
          </w:rPr>
          <w:t>6.3.</w:t>
        </w:r>
        <w:r>
          <w:rPr>
            <w:rFonts w:asciiTheme="minorHAnsi" w:eastAsiaTheme="minorEastAsia" w:hAnsiTheme="minorHAnsi" w:cstheme="minorBidi"/>
            <w:smallCaps w:val="0"/>
            <w:noProof/>
            <w:sz w:val="22"/>
            <w:szCs w:val="22"/>
          </w:rPr>
          <w:tab/>
        </w:r>
        <w:r w:rsidRPr="002E165B">
          <w:rPr>
            <w:rStyle w:val="Hipercze"/>
            <w:noProof/>
          </w:rPr>
          <w:t>Anulowanie naboru</w:t>
        </w:r>
        <w:r>
          <w:rPr>
            <w:noProof/>
            <w:webHidden/>
          </w:rPr>
          <w:tab/>
        </w:r>
        <w:r>
          <w:rPr>
            <w:noProof/>
            <w:webHidden/>
          </w:rPr>
          <w:fldChar w:fldCharType="begin"/>
        </w:r>
        <w:r>
          <w:rPr>
            <w:noProof/>
            <w:webHidden/>
          </w:rPr>
          <w:instrText xml:space="preserve"> PAGEREF _Toc200089428 \h </w:instrText>
        </w:r>
        <w:r>
          <w:rPr>
            <w:noProof/>
            <w:webHidden/>
          </w:rPr>
        </w:r>
        <w:r>
          <w:rPr>
            <w:noProof/>
            <w:webHidden/>
          </w:rPr>
          <w:fldChar w:fldCharType="separate"/>
        </w:r>
        <w:r w:rsidR="00D01143">
          <w:rPr>
            <w:noProof/>
            <w:webHidden/>
          </w:rPr>
          <w:t>93</w:t>
        </w:r>
        <w:r>
          <w:rPr>
            <w:noProof/>
            <w:webHidden/>
          </w:rPr>
          <w:fldChar w:fldCharType="end"/>
        </w:r>
      </w:hyperlink>
    </w:p>
    <w:p w14:paraId="1D502F19" w14:textId="74F60643" w:rsidR="00543F83" w:rsidRDefault="00543F83">
      <w:pPr>
        <w:pStyle w:val="Spistreci2"/>
        <w:rPr>
          <w:rFonts w:asciiTheme="minorHAnsi" w:eastAsiaTheme="minorEastAsia" w:hAnsiTheme="minorHAnsi" w:cstheme="minorBidi"/>
          <w:smallCaps w:val="0"/>
          <w:noProof/>
          <w:sz w:val="22"/>
          <w:szCs w:val="22"/>
        </w:rPr>
      </w:pPr>
      <w:hyperlink w:anchor="_Toc200089429" w:history="1">
        <w:r w:rsidRPr="002E165B">
          <w:rPr>
            <w:rStyle w:val="Hipercze"/>
            <w:noProof/>
          </w:rPr>
          <w:t>6.4.</w:t>
        </w:r>
        <w:r>
          <w:rPr>
            <w:rFonts w:asciiTheme="minorHAnsi" w:eastAsiaTheme="minorEastAsia" w:hAnsiTheme="minorHAnsi" w:cstheme="minorBidi"/>
            <w:smallCaps w:val="0"/>
            <w:noProof/>
            <w:sz w:val="22"/>
            <w:szCs w:val="22"/>
          </w:rPr>
          <w:tab/>
        </w:r>
        <w:r w:rsidRPr="002E165B">
          <w:rPr>
            <w:rStyle w:val="Hipercze"/>
            <w:noProof/>
          </w:rPr>
          <w:t>Rzecznik Funduszy Europejskich</w:t>
        </w:r>
        <w:r>
          <w:rPr>
            <w:noProof/>
            <w:webHidden/>
          </w:rPr>
          <w:tab/>
        </w:r>
        <w:r>
          <w:rPr>
            <w:noProof/>
            <w:webHidden/>
          </w:rPr>
          <w:fldChar w:fldCharType="begin"/>
        </w:r>
        <w:r>
          <w:rPr>
            <w:noProof/>
            <w:webHidden/>
          </w:rPr>
          <w:instrText xml:space="preserve"> PAGEREF _Toc200089429 \h </w:instrText>
        </w:r>
        <w:r>
          <w:rPr>
            <w:noProof/>
            <w:webHidden/>
          </w:rPr>
        </w:r>
        <w:r>
          <w:rPr>
            <w:noProof/>
            <w:webHidden/>
          </w:rPr>
          <w:fldChar w:fldCharType="separate"/>
        </w:r>
        <w:r w:rsidR="00D01143">
          <w:rPr>
            <w:noProof/>
            <w:webHidden/>
          </w:rPr>
          <w:t>94</w:t>
        </w:r>
        <w:r>
          <w:rPr>
            <w:noProof/>
            <w:webHidden/>
          </w:rPr>
          <w:fldChar w:fldCharType="end"/>
        </w:r>
      </w:hyperlink>
    </w:p>
    <w:p w14:paraId="282B8FAD" w14:textId="5097B29A" w:rsidR="00543F83" w:rsidRDefault="00543F83">
      <w:pPr>
        <w:pStyle w:val="Spistreci1"/>
        <w:rPr>
          <w:rFonts w:asciiTheme="minorHAnsi" w:eastAsiaTheme="minorEastAsia" w:hAnsiTheme="minorHAnsi" w:cstheme="minorBidi"/>
          <w:b w:val="0"/>
          <w:bCs w:val="0"/>
          <w:caps w:val="0"/>
          <w:noProof/>
          <w:sz w:val="22"/>
          <w:szCs w:val="22"/>
        </w:rPr>
      </w:pPr>
      <w:hyperlink w:anchor="_Toc200089430" w:history="1">
        <w:r w:rsidRPr="002E165B">
          <w:rPr>
            <w:rStyle w:val="Hipercze"/>
            <w:noProof/>
          </w:rPr>
          <w:t>VII.</w:t>
        </w:r>
        <w:r>
          <w:rPr>
            <w:rFonts w:asciiTheme="minorHAnsi" w:eastAsiaTheme="minorEastAsia" w:hAnsiTheme="minorHAnsi" w:cstheme="minorBidi"/>
            <w:b w:val="0"/>
            <w:bCs w:val="0"/>
            <w:caps w:val="0"/>
            <w:noProof/>
            <w:sz w:val="22"/>
            <w:szCs w:val="22"/>
          </w:rPr>
          <w:tab/>
        </w:r>
        <w:r w:rsidRPr="002E165B">
          <w:rPr>
            <w:rStyle w:val="Hipercze"/>
            <w:noProof/>
          </w:rPr>
          <w:t>ZAŁĄCZNIKI</w:t>
        </w:r>
        <w:r>
          <w:rPr>
            <w:noProof/>
            <w:webHidden/>
          </w:rPr>
          <w:tab/>
        </w:r>
        <w:r>
          <w:rPr>
            <w:noProof/>
            <w:webHidden/>
          </w:rPr>
          <w:fldChar w:fldCharType="begin"/>
        </w:r>
        <w:r>
          <w:rPr>
            <w:noProof/>
            <w:webHidden/>
          </w:rPr>
          <w:instrText xml:space="preserve"> PAGEREF _Toc200089430 \h </w:instrText>
        </w:r>
        <w:r>
          <w:rPr>
            <w:noProof/>
            <w:webHidden/>
          </w:rPr>
        </w:r>
        <w:r>
          <w:rPr>
            <w:noProof/>
            <w:webHidden/>
          </w:rPr>
          <w:fldChar w:fldCharType="separate"/>
        </w:r>
        <w:r w:rsidR="00D01143">
          <w:rPr>
            <w:noProof/>
            <w:webHidden/>
          </w:rPr>
          <w:t>95</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223D7230"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4" w:name="_Hlk117162014"/>
      <w:r w:rsidRPr="00E37160">
        <w:rPr>
          <w:rFonts w:ascii="Arial" w:hAnsi="Arial" w:cs="Arial"/>
          <w:sz w:val="22"/>
          <w:szCs w:val="22"/>
        </w:rPr>
        <w:t xml:space="preserve">Fundusze Europejskie dla Pomorza Zachodniego </w:t>
      </w:r>
      <w:bookmarkStart w:id="5" w:name="_Hlk117501615"/>
      <w:r w:rsidRPr="00E37160">
        <w:rPr>
          <w:rFonts w:ascii="Arial" w:hAnsi="Arial" w:cs="Arial"/>
          <w:sz w:val="22"/>
          <w:szCs w:val="22"/>
        </w:rPr>
        <w:t>2021 - 2027</w:t>
      </w:r>
      <w:bookmarkEnd w:id="4"/>
      <w:bookmarkEnd w:id="5"/>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AEB035D"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5E2572" w:rsidRPr="005E2572">
        <w:rPr>
          <w:rFonts w:ascii="Arial" w:hAnsi="Arial" w:cs="Arial"/>
          <w:sz w:val="22"/>
          <w:szCs w:val="22"/>
        </w:rPr>
        <w:t xml:space="preserve">z 2024 r. poz. 572 z </w:t>
      </w:r>
      <w:proofErr w:type="spellStart"/>
      <w:r w:rsidR="005E2572" w:rsidRPr="005E2572">
        <w:rPr>
          <w:rFonts w:ascii="Arial" w:hAnsi="Arial" w:cs="Arial"/>
          <w:sz w:val="22"/>
          <w:szCs w:val="22"/>
        </w:rPr>
        <w:t>późn</w:t>
      </w:r>
      <w:proofErr w:type="spellEnd"/>
      <w:r w:rsidR="005E2572" w:rsidRPr="005E2572">
        <w:rPr>
          <w:rFonts w:ascii="Arial" w:hAnsi="Arial" w:cs="Arial"/>
          <w:sz w:val="22"/>
          <w:szCs w:val="22"/>
        </w:rPr>
        <w:t>. zm.</w:t>
      </w:r>
      <w:r w:rsidR="00984C78" w:rsidRPr="00E37160">
        <w:rPr>
          <w:rFonts w:ascii="Arial" w:hAnsi="Arial" w:cs="Arial"/>
          <w:sz w:val="22"/>
          <w:szCs w:val="22"/>
        </w:rPr>
        <w:t>)</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64ECD3CF"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6C86A1E9" w:rsidR="00BB3199" w:rsidRPr="00E37160" w:rsidRDefault="00F82ADA" w:rsidP="003A4438">
      <w:pPr>
        <w:spacing w:before="120" w:after="120" w:line="271" w:lineRule="auto"/>
        <w:rPr>
          <w:rFonts w:ascii="Arial" w:hAnsi="Arial" w:cs="Arial"/>
          <w:b/>
          <w:sz w:val="22"/>
          <w:szCs w:val="22"/>
        </w:rPr>
      </w:pPr>
      <w:bookmarkStart w:id="6"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3FE4F33"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673189">
        <w:rPr>
          <w:rFonts w:ascii="Arial" w:hAnsi="Arial" w:cs="Arial"/>
          <w:sz w:val="22"/>
          <w:szCs w:val="22"/>
          <w:lang w:val="pl-PL"/>
        </w:rPr>
        <w:t>nr</w:t>
      </w:r>
      <w:r w:rsidR="00F73640" w:rsidRPr="00673189">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673189">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7"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113F2EF8" w14:textId="77777777" w:rsidR="007C52BA" w:rsidRDefault="007C52BA" w:rsidP="003A4438">
      <w:pPr>
        <w:spacing w:before="120" w:after="120" w:line="271" w:lineRule="auto"/>
        <w:rPr>
          <w:rFonts w:ascii="Arial" w:hAnsi="Arial" w:cs="Arial"/>
          <w:sz w:val="22"/>
          <w:szCs w:val="22"/>
        </w:rPr>
      </w:pPr>
      <w:r w:rsidRPr="00651960">
        <w:rPr>
          <w:rFonts w:ascii="Arial" w:hAnsi="Arial" w:cs="Arial"/>
          <w:b/>
          <w:bCs/>
          <w:sz w:val="22"/>
          <w:szCs w:val="22"/>
        </w:rPr>
        <w:t>obywatel państwa trzeciego</w:t>
      </w:r>
      <w:r w:rsidRPr="007C52BA">
        <w:rPr>
          <w:rFonts w:ascii="Arial" w:hAnsi="Arial" w:cs="Arial"/>
          <w:sz w:val="22"/>
          <w:szCs w:val="22"/>
        </w:rPr>
        <w:t xml:space="preserve"> – osoba, która nie jest obywatelem państwa członkowskiego UE ani obywatelem takich krajów jak: Norwegia, Islandia, Liechtenstein, Szwajcaria, w tym: </w:t>
      </w:r>
    </w:p>
    <w:p w14:paraId="34100C10" w14:textId="77777777" w:rsidR="007C52BA" w:rsidRDefault="007C52BA" w:rsidP="003A4438">
      <w:pPr>
        <w:spacing w:before="120" w:after="120" w:line="271" w:lineRule="auto"/>
        <w:rPr>
          <w:rFonts w:ascii="Arial" w:hAnsi="Arial" w:cs="Arial"/>
          <w:sz w:val="22"/>
          <w:szCs w:val="22"/>
        </w:rPr>
      </w:pPr>
      <w:r w:rsidRPr="007C52BA">
        <w:rPr>
          <w:rFonts w:ascii="Arial" w:hAnsi="Arial" w:cs="Arial"/>
          <w:sz w:val="22"/>
          <w:szCs w:val="22"/>
        </w:rPr>
        <w:sym w:font="Symbol" w:char="F02D"/>
      </w:r>
      <w:r w:rsidRPr="007C52BA">
        <w:rPr>
          <w:rFonts w:ascii="Arial" w:hAnsi="Arial" w:cs="Arial"/>
          <w:sz w:val="22"/>
          <w:szCs w:val="22"/>
        </w:rPr>
        <w:t xml:space="preserve"> bezpaństwowiec w rozumieniu Konwencji o statusie bezpaństwowców z dnia 28 sierpnia 1954 r., </w:t>
      </w:r>
    </w:p>
    <w:p w14:paraId="1E459011" w14:textId="17888A62" w:rsidR="007C52BA" w:rsidRDefault="007C52BA" w:rsidP="003A4438">
      <w:pPr>
        <w:spacing w:before="120" w:after="120" w:line="271" w:lineRule="auto"/>
        <w:rPr>
          <w:rFonts w:ascii="Arial" w:hAnsi="Arial" w:cs="Arial"/>
          <w:sz w:val="22"/>
          <w:szCs w:val="22"/>
        </w:rPr>
      </w:pPr>
      <w:r w:rsidRPr="007C52BA">
        <w:rPr>
          <w:rFonts w:ascii="Arial" w:hAnsi="Arial" w:cs="Arial"/>
          <w:sz w:val="22"/>
          <w:szCs w:val="22"/>
        </w:rPr>
        <w:sym w:font="Symbol" w:char="F02D"/>
      </w:r>
      <w:r w:rsidRPr="007C52BA">
        <w:rPr>
          <w:rFonts w:ascii="Arial" w:hAnsi="Arial" w:cs="Arial"/>
          <w:sz w:val="22"/>
          <w:szCs w:val="22"/>
        </w:rPr>
        <w:t xml:space="preserve"> osoba bez ustalonego obywatelstwa</w:t>
      </w:r>
      <w:r w:rsidR="00673189">
        <w:rPr>
          <w:rFonts w:ascii="Arial" w:hAnsi="Arial" w:cs="Arial"/>
          <w:sz w:val="22"/>
          <w:szCs w:val="22"/>
        </w:rPr>
        <w:t>;</w:t>
      </w:r>
    </w:p>
    <w:p w14:paraId="48331A37" w14:textId="4E310C34" w:rsidR="007C52BA" w:rsidRPr="00E37160" w:rsidRDefault="007C52BA" w:rsidP="003A4438">
      <w:pPr>
        <w:spacing w:before="120" w:after="120" w:line="271" w:lineRule="auto"/>
        <w:rPr>
          <w:rFonts w:ascii="Arial" w:hAnsi="Arial" w:cs="Arial"/>
          <w:sz w:val="22"/>
          <w:szCs w:val="22"/>
        </w:rPr>
      </w:pPr>
      <w:r w:rsidRPr="007C52BA">
        <w:rPr>
          <w:rFonts w:ascii="Arial" w:hAnsi="Arial" w:cs="Arial"/>
          <w:b/>
          <w:bCs/>
          <w:sz w:val="22"/>
          <w:szCs w:val="22"/>
        </w:rPr>
        <w:t>osoba ubiegająca się i objęta ochroną międzynarodową</w:t>
      </w:r>
      <w:r w:rsidRPr="007C52BA">
        <w:rPr>
          <w:rFonts w:ascii="Arial" w:hAnsi="Arial" w:cs="Arial"/>
          <w:sz w:val="22"/>
          <w:szCs w:val="22"/>
        </w:rPr>
        <w:t xml:space="preserve"> – osoba zgodnie z Ustawą z dnia 13 czerwca 2003 r. o udzielaniu cudzoziemcom ochrony na terytorium Rzeczypospolitej Polskie</w:t>
      </w:r>
      <w:r w:rsidR="00673189">
        <w:rPr>
          <w:rFonts w:ascii="Arial" w:hAnsi="Arial" w:cs="Arial"/>
          <w:sz w:val="22"/>
          <w:szCs w:val="22"/>
        </w:rPr>
        <w:t>;</w:t>
      </w:r>
    </w:p>
    <w:bookmarkEnd w:id="7"/>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4AADF4F7"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963489">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42FD6176"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963489">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963489">
        <w:rPr>
          <w:rFonts w:ascii="Arial" w:hAnsi="Arial" w:cs="Arial"/>
          <w:sz w:val="22"/>
          <w:szCs w:val="22"/>
        </w:rPr>
        <w:t xml:space="preserve"> </w:t>
      </w:r>
      <w:r w:rsidRPr="00E37160">
        <w:rPr>
          <w:rFonts w:ascii="Arial" w:hAnsi="Arial" w:cs="Arial"/>
          <w:sz w:val="22"/>
          <w:szCs w:val="22"/>
        </w:rPr>
        <w:t xml:space="preserve">(Dz. U. </w:t>
      </w:r>
      <w:r w:rsidR="00651960" w:rsidRPr="00651960">
        <w:rPr>
          <w:rFonts w:ascii="Arial" w:hAnsi="Arial" w:cs="Arial"/>
          <w:sz w:val="22"/>
          <w:szCs w:val="22"/>
        </w:rPr>
        <w:t xml:space="preserve">poz. 1079 z </w:t>
      </w:r>
      <w:proofErr w:type="spellStart"/>
      <w:r w:rsidR="00651960" w:rsidRPr="00651960">
        <w:rPr>
          <w:rFonts w:ascii="Arial" w:hAnsi="Arial" w:cs="Arial"/>
          <w:sz w:val="22"/>
          <w:szCs w:val="22"/>
        </w:rPr>
        <w:t>późn</w:t>
      </w:r>
      <w:proofErr w:type="spellEnd"/>
      <w:r w:rsidR="00651960" w:rsidRPr="00651960">
        <w:rPr>
          <w:rFonts w:ascii="Arial" w:hAnsi="Arial" w:cs="Arial"/>
          <w:sz w:val="22"/>
          <w:szCs w:val="22"/>
        </w:rPr>
        <w:t>. zm.</w:t>
      </w:r>
      <w:r w:rsidRPr="00E37160">
        <w:rPr>
          <w:rFonts w:ascii="Arial" w:hAnsi="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0D90B560"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5E2572">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lastRenderedPageBreak/>
        <w:br w:type="page"/>
      </w:r>
    </w:p>
    <w:p w14:paraId="1A7025AB" w14:textId="77777777" w:rsidR="004E75AD" w:rsidRPr="00E37160" w:rsidRDefault="00DE7B14" w:rsidP="00675533">
      <w:pPr>
        <w:pStyle w:val="RozdziaRK"/>
      </w:pPr>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200089373"/>
      <w:bookmarkEnd w:id="3"/>
      <w:bookmarkEnd w:id="6"/>
      <w:bookmarkEnd w:id="8"/>
      <w:bookmarkEnd w:id="9"/>
      <w:bookmarkEnd w:id="10"/>
      <w:bookmarkEnd w:id="11"/>
      <w:bookmarkEnd w:id="12"/>
      <w:bookmarkEnd w:id="13"/>
      <w:bookmarkEnd w:id="14"/>
      <w:r w:rsidRPr="00E37160">
        <w:lastRenderedPageBreak/>
        <w:t>Informacje ogólne</w:t>
      </w:r>
      <w:bookmarkEnd w:id="15"/>
    </w:p>
    <w:p w14:paraId="5B61C126" w14:textId="77777777" w:rsidR="00B249C2" w:rsidRPr="00E37160" w:rsidRDefault="007E6385" w:rsidP="003A4438">
      <w:pPr>
        <w:pStyle w:val="Styl3"/>
      </w:pPr>
      <w:bookmarkStart w:id="16" w:name="_Toc200089374"/>
      <w:r w:rsidRPr="00E37160">
        <w:t xml:space="preserve">Cel Regulaminu </w:t>
      </w:r>
      <w:r w:rsidR="00FB653D" w:rsidRPr="00E37160">
        <w:rPr>
          <w:lang w:val="pl-PL"/>
        </w:rPr>
        <w:t>wy</w:t>
      </w:r>
      <w:r w:rsidR="00AB6557" w:rsidRPr="00E37160">
        <w:rPr>
          <w:lang w:val="pl-PL"/>
        </w:rPr>
        <w:t>boru</w:t>
      </w:r>
      <w:bookmarkEnd w:id="16"/>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7" w:name="_Hlk85715148"/>
      <w:r w:rsidR="006E028C" w:rsidRPr="00E37160">
        <w:rPr>
          <w:rFonts w:ascii="Arial" w:hAnsi="Arial" w:cs="Arial"/>
          <w:sz w:val="22"/>
          <w:szCs w:val="22"/>
        </w:rPr>
        <w:t>,</w:t>
      </w:r>
      <w:bookmarkEnd w:id="17"/>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8" w:name="_Hlt85715081"/>
      <w:bookmarkStart w:id="19" w:name="_Hlt85715080"/>
      <w:r w:rsidR="00DE236F" w:rsidRPr="00E37160">
        <w:fldChar w:fldCharType="begin"/>
      </w:r>
      <w:bookmarkEnd w:id="18"/>
      <w:bookmarkEnd w:id="19"/>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0" w:name="_Hlt85717040"/>
      <w:r w:rsidR="00DE236F" w:rsidRPr="00E37160">
        <w:fldChar w:fldCharType="begin"/>
      </w:r>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1" w:name="_Toc440617813"/>
      <w:bookmarkStart w:id="22" w:name="_Toc200089375"/>
      <w:bookmarkEnd w:id="21"/>
      <w:r w:rsidRPr="00E37160">
        <w:t>Podstaw</w:t>
      </w:r>
      <w:r w:rsidR="009B59C4" w:rsidRPr="00E37160">
        <w:t>a</w:t>
      </w:r>
      <w:r w:rsidRPr="00E37160">
        <w:t xml:space="preserve"> prawn</w:t>
      </w:r>
      <w:r w:rsidR="009B59C4" w:rsidRPr="00E37160">
        <w:t>a</w:t>
      </w:r>
      <w:bookmarkEnd w:id="22"/>
      <w:r w:rsidR="006979AC" w:rsidRPr="00E37160">
        <w:t xml:space="preserve"> </w:t>
      </w:r>
    </w:p>
    <w:p w14:paraId="39DD4CF4" w14:textId="68FC48F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74B9D796"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963489">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582AE51D"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w:t>
      </w:r>
      <w:r w:rsidR="007839BA" w:rsidRPr="007839BA">
        <w:rPr>
          <w:rFonts w:ascii="Arial" w:hAnsi="Arial" w:cs="Arial"/>
          <w:sz w:val="22"/>
          <w:szCs w:val="22"/>
          <w:lang w:val="pl-PL"/>
        </w:rPr>
        <w:t xml:space="preserve">Dz. U. poz. 1079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5D077C" w:rsidRPr="00E37160">
        <w:rPr>
          <w:rFonts w:ascii="Arial" w:hAnsi="Arial" w:cs="Arial"/>
          <w:sz w:val="22"/>
          <w:szCs w:val="22"/>
        </w:rPr>
        <w:t>zwanej dalej ustawą;</w:t>
      </w:r>
    </w:p>
    <w:p w14:paraId="59148C46" w14:textId="00A46ADF"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7839BA" w:rsidRPr="007839BA">
        <w:rPr>
          <w:rFonts w:ascii="Arial" w:hAnsi="Arial"/>
          <w:sz w:val="22"/>
        </w:rPr>
        <w:t xml:space="preserve"> poz. 620 z </w:t>
      </w:r>
      <w:proofErr w:type="spellStart"/>
      <w:r w:rsidR="007839BA" w:rsidRPr="007839BA">
        <w:rPr>
          <w:rFonts w:ascii="Arial" w:hAnsi="Arial"/>
          <w:sz w:val="22"/>
        </w:rPr>
        <w:t>późn</w:t>
      </w:r>
      <w:proofErr w:type="spellEnd"/>
      <w:r w:rsidR="007839BA" w:rsidRPr="007839BA">
        <w:rPr>
          <w:rFonts w:ascii="Arial" w:hAnsi="Arial"/>
          <w:sz w:val="22"/>
        </w:rPr>
        <w:t>. zm.</w:t>
      </w:r>
      <w:r w:rsidRPr="00E37160">
        <w:rPr>
          <w:rFonts w:ascii="Arial" w:hAnsi="Arial" w:cs="Arial"/>
          <w:sz w:val="22"/>
          <w:szCs w:val="22"/>
        </w:rPr>
        <w:t>);</w:t>
      </w:r>
    </w:p>
    <w:p w14:paraId="0456440E" w14:textId="3EA49E9D"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7839BA" w:rsidRPr="007839BA">
        <w:rPr>
          <w:rFonts w:ascii="Arial" w:hAnsi="Arial" w:cs="Arial"/>
          <w:sz w:val="22"/>
          <w:szCs w:val="22"/>
          <w:lang w:val="pl-PL"/>
        </w:rPr>
        <w:t xml:space="preserve">z 2024 r. poz. 1320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7839BA" w:rsidRPr="007839BA" w:rsidDel="007839BA">
        <w:rPr>
          <w:rFonts w:ascii="Arial" w:hAnsi="Arial" w:cs="Arial"/>
          <w:sz w:val="22"/>
          <w:szCs w:val="22"/>
          <w:lang w:val="pl-PL"/>
        </w:rPr>
        <w:t xml:space="preserve"> </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4C65D051"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7839BA" w:rsidRPr="007839BA">
        <w:rPr>
          <w:rFonts w:ascii="Arial" w:hAnsi="Arial" w:cs="Arial"/>
          <w:sz w:val="22"/>
          <w:szCs w:val="22"/>
          <w:lang w:val="pl-PL"/>
        </w:rPr>
        <w:t xml:space="preserve">z 2024 r. poz. 1530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7839BA" w:rsidRPr="007839BA" w:rsidDel="007839BA">
        <w:rPr>
          <w:rFonts w:ascii="Arial" w:hAnsi="Arial" w:cs="Arial"/>
          <w:sz w:val="22"/>
          <w:szCs w:val="22"/>
          <w:lang w:val="pl-PL"/>
        </w:rPr>
        <w:t xml:space="preserve"> </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78F58C36"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7839BA" w:rsidRPr="007839BA">
        <w:rPr>
          <w:rFonts w:ascii="Arial" w:hAnsi="Arial" w:cs="Arial"/>
          <w:sz w:val="22"/>
          <w:szCs w:val="22"/>
        </w:rPr>
        <w:t xml:space="preserve">z 2023 r. poz. 120 z </w:t>
      </w:r>
      <w:proofErr w:type="spellStart"/>
      <w:r w:rsidR="007839BA" w:rsidRPr="007839BA">
        <w:rPr>
          <w:rFonts w:ascii="Arial" w:hAnsi="Arial" w:cs="Arial"/>
          <w:sz w:val="22"/>
          <w:szCs w:val="22"/>
        </w:rPr>
        <w:t>późn</w:t>
      </w:r>
      <w:proofErr w:type="spellEnd"/>
      <w:r w:rsidR="007839BA" w:rsidRPr="007839BA">
        <w:rPr>
          <w:rFonts w:ascii="Arial" w:hAnsi="Arial" w:cs="Arial"/>
          <w:sz w:val="22"/>
          <w:szCs w:val="22"/>
        </w:rPr>
        <w:t>. zm</w:t>
      </w:r>
      <w:r w:rsidR="007839BA">
        <w:rPr>
          <w:rFonts w:ascii="Arial" w:hAnsi="Arial" w:cs="Arial"/>
          <w:sz w:val="22"/>
          <w:szCs w:val="22"/>
        </w:rPr>
        <w:t>.</w:t>
      </w:r>
      <w:r w:rsidR="007839BA" w:rsidRPr="007839BA" w:rsidDel="007839BA">
        <w:rPr>
          <w:rFonts w:ascii="Arial" w:hAnsi="Arial" w:cs="Arial"/>
          <w:sz w:val="22"/>
          <w:szCs w:val="22"/>
        </w:rPr>
        <w:t xml:space="preserve"> </w:t>
      </w:r>
      <w:r w:rsidRPr="00E37160">
        <w:rPr>
          <w:rFonts w:ascii="Arial" w:hAnsi="Arial" w:cs="Arial"/>
          <w:sz w:val="22"/>
          <w:szCs w:val="22"/>
        </w:rPr>
        <w:t>);</w:t>
      </w:r>
    </w:p>
    <w:p w14:paraId="248F5172" w14:textId="7F10FD2F"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7839BA" w:rsidRPr="007839BA">
        <w:rPr>
          <w:rFonts w:ascii="Arial" w:hAnsi="Arial"/>
          <w:sz w:val="22"/>
          <w:lang w:val="pl-PL"/>
        </w:rPr>
        <w:t>z 2025 r. poz. 468</w:t>
      </w:r>
      <w:r w:rsidRPr="00E37160">
        <w:rPr>
          <w:rFonts w:ascii="Arial" w:hAnsi="Arial" w:cs="Arial"/>
          <w:sz w:val="22"/>
          <w:szCs w:val="22"/>
        </w:rPr>
        <w:t>);</w:t>
      </w:r>
    </w:p>
    <w:p w14:paraId="29343FA2" w14:textId="7A35BB2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7839BA" w:rsidRPr="007839BA">
        <w:rPr>
          <w:lang w:val="pl-PL" w:eastAsia="pl-PL"/>
        </w:rPr>
        <w:t xml:space="preserve"> </w:t>
      </w:r>
      <w:r w:rsidR="007839BA" w:rsidRPr="007839BA">
        <w:rPr>
          <w:rFonts w:ascii="Arial" w:hAnsi="Arial" w:cs="Arial"/>
          <w:sz w:val="22"/>
          <w:szCs w:val="22"/>
          <w:lang w:val="pl-PL"/>
        </w:rPr>
        <w:t xml:space="preserve">z 2024 r. poz. 572 z </w:t>
      </w:r>
      <w:proofErr w:type="spellStart"/>
      <w:r w:rsidR="007839BA" w:rsidRPr="007839BA">
        <w:rPr>
          <w:rFonts w:ascii="Arial" w:hAnsi="Arial" w:cs="Arial"/>
          <w:sz w:val="22"/>
          <w:szCs w:val="22"/>
          <w:lang w:val="pl-PL"/>
        </w:rPr>
        <w:t>późn</w:t>
      </w:r>
      <w:proofErr w:type="spellEnd"/>
      <w:r w:rsidR="007839BA" w:rsidRPr="007839BA">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3"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3"/>
    <w:p w14:paraId="232B42EC" w14:textId="6B46211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Wytyczne dotyczące kwalifikowalności wydatków na lata 2021-2027 </w:t>
      </w:r>
      <w:r w:rsidR="00651960">
        <w:rPr>
          <w:rFonts w:ascii="Arial" w:hAnsi="Arial" w:cs="Arial"/>
          <w:sz w:val="22"/>
          <w:szCs w:val="22"/>
        </w:rPr>
        <w:t>z dnia 14 marca 2025 r.</w:t>
      </w:r>
      <w:r w:rsidR="00963489">
        <w:rPr>
          <w:rFonts w:ascii="Arial" w:hAnsi="Arial"/>
          <w:sz w:val="22"/>
          <w:lang w:val="pl-PL"/>
        </w:rPr>
        <w:t>;</w:t>
      </w:r>
    </w:p>
    <w:p w14:paraId="4DB31F97" w14:textId="33FF64A6"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651960">
        <w:rPr>
          <w:rFonts w:ascii="Arial" w:hAnsi="Arial" w:cs="Arial"/>
          <w:sz w:val="22"/>
          <w:szCs w:val="22"/>
        </w:rPr>
        <w:t>z dnia 3 czerwca 2025 r.</w:t>
      </w:r>
      <w:r w:rsidR="00963489">
        <w:rPr>
          <w:rFonts w:ascii="Arial" w:hAnsi="Arial"/>
          <w:sz w:val="22"/>
          <w:lang w:val="pl-PL"/>
        </w:rPr>
        <w:t>;</w:t>
      </w:r>
      <w:r w:rsidR="00651960">
        <w:rPr>
          <w:rFonts w:ascii="Arial" w:hAnsi="Arial"/>
          <w:sz w:val="22"/>
        </w:rPr>
        <w:t xml:space="preserve"> </w:t>
      </w:r>
    </w:p>
    <w:p w14:paraId="6BCFC51C" w14:textId="5B18A1BE"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21594B">
        <w:rPr>
          <w:rFonts w:ascii="Arial" w:hAnsi="Arial" w:cs="Arial"/>
          <w:sz w:val="22"/>
          <w:szCs w:val="22"/>
          <w:lang w:val="pl-PL"/>
        </w:rPr>
        <w:t>z dnia 2</w:t>
      </w:r>
      <w:r w:rsidR="000B0B03">
        <w:rPr>
          <w:rFonts w:ascii="Arial" w:hAnsi="Arial" w:cs="Arial"/>
          <w:sz w:val="22"/>
          <w:szCs w:val="22"/>
          <w:lang w:val="pl-PL"/>
        </w:rPr>
        <w:t>2</w:t>
      </w:r>
      <w:r w:rsidR="0021594B">
        <w:rPr>
          <w:rFonts w:ascii="Arial" w:hAnsi="Arial" w:cs="Arial"/>
          <w:sz w:val="22"/>
          <w:szCs w:val="22"/>
          <w:lang w:val="pl-PL"/>
        </w:rPr>
        <w:t xml:space="preserve"> </w:t>
      </w:r>
      <w:r w:rsidR="000B0B03">
        <w:rPr>
          <w:rFonts w:ascii="Arial" w:hAnsi="Arial" w:cs="Arial"/>
          <w:sz w:val="22"/>
          <w:szCs w:val="22"/>
          <w:lang w:val="pl-PL"/>
        </w:rPr>
        <w:t xml:space="preserve">września </w:t>
      </w:r>
      <w:r w:rsidR="0021594B">
        <w:rPr>
          <w:rFonts w:ascii="Arial" w:hAnsi="Arial" w:cs="Arial"/>
          <w:sz w:val="22"/>
          <w:szCs w:val="22"/>
          <w:lang w:val="pl-PL"/>
        </w:rPr>
        <w:t>202</w:t>
      </w:r>
      <w:r w:rsidR="008830FA">
        <w:rPr>
          <w:rFonts w:ascii="Arial" w:hAnsi="Arial" w:cs="Arial"/>
          <w:sz w:val="22"/>
          <w:szCs w:val="22"/>
          <w:lang w:val="pl-PL"/>
        </w:rPr>
        <w:t>5</w:t>
      </w:r>
      <w:r w:rsidR="0021594B">
        <w:rPr>
          <w:rFonts w:ascii="Arial" w:hAnsi="Arial" w:cs="Arial"/>
          <w:sz w:val="22"/>
          <w:szCs w:val="22"/>
          <w:lang w:val="pl-PL"/>
        </w:rPr>
        <w:t xml:space="preserve"> r.</w:t>
      </w:r>
      <w:r w:rsidR="00963489">
        <w:rPr>
          <w:rFonts w:ascii="Arial" w:hAnsi="Arial" w:cs="Arial"/>
          <w:sz w:val="22"/>
          <w:szCs w:val="22"/>
          <w:lang w:val="pl-PL"/>
        </w:rPr>
        <w:t>;</w:t>
      </w:r>
      <w:r w:rsidR="0021594B">
        <w:rPr>
          <w:rFonts w:ascii="Arial" w:hAnsi="Arial" w:cs="Arial"/>
          <w:sz w:val="22"/>
          <w:szCs w:val="22"/>
          <w:lang w:val="pl-PL"/>
        </w:rPr>
        <w:t xml:space="preserve"> </w:t>
      </w:r>
    </w:p>
    <w:p w14:paraId="1CC9BA89" w14:textId="1AC8365E" w:rsidR="004E75AD" w:rsidRPr="00E37160" w:rsidRDefault="00F04479"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59230D" w:rsidRPr="00E37160">
        <w:rPr>
          <w:rFonts w:ascii="Arial" w:hAnsi="Arial" w:cs="Arial"/>
          <w:sz w:val="22"/>
          <w:szCs w:val="22"/>
          <w:lang w:val="pl-PL"/>
        </w:rPr>
        <w:t xml:space="preserve"> </w:t>
      </w:r>
      <w:r w:rsidR="0021594B">
        <w:rPr>
          <w:rFonts w:ascii="Arial" w:hAnsi="Arial" w:cs="Arial"/>
          <w:sz w:val="22"/>
          <w:szCs w:val="22"/>
          <w:lang w:val="pl-PL"/>
        </w:rPr>
        <w:t>z dnia 10 marca 2025</w:t>
      </w:r>
      <w:r w:rsidR="00C1701C">
        <w:rPr>
          <w:rFonts w:ascii="Arial" w:hAnsi="Arial" w:cs="Arial"/>
          <w:sz w:val="22"/>
          <w:szCs w:val="22"/>
          <w:lang w:val="pl-PL"/>
        </w:rPr>
        <w:t xml:space="preserve"> </w:t>
      </w:r>
      <w:r w:rsidR="0021594B">
        <w:rPr>
          <w:rFonts w:ascii="Arial" w:hAnsi="Arial" w:cs="Arial"/>
          <w:sz w:val="22"/>
          <w:szCs w:val="22"/>
          <w:lang w:val="pl-PL"/>
        </w:rPr>
        <w:t>r.</w:t>
      </w:r>
      <w:r w:rsidR="00963489">
        <w:rPr>
          <w:rFonts w:ascii="Arial" w:hAnsi="Arial" w:cs="Arial"/>
          <w:sz w:val="22"/>
          <w:szCs w:val="22"/>
          <w:lang w:val="pl-PL"/>
        </w:rPr>
        <w:t>;</w:t>
      </w:r>
    </w:p>
    <w:p w14:paraId="0205DAE3" w14:textId="1186771D"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8A3F88">
        <w:rPr>
          <w:rFonts w:ascii="Arial" w:hAnsi="Arial"/>
          <w:sz w:val="22"/>
        </w:rPr>
        <w:t>z dnia 4 lipca 2023 r.</w:t>
      </w:r>
      <w:r w:rsidR="00963489">
        <w:rPr>
          <w:rFonts w:ascii="Arial" w:hAnsi="Arial"/>
          <w:sz w:val="22"/>
          <w:lang w:val="pl-PL"/>
        </w:rPr>
        <w:t>;</w:t>
      </w:r>
      <w:r w:rsidR="008A3F88">
        <w:rPr>
          <w:rFonts w:ascii="Arial" w:hAnsi="Arial"/>
          <w:sz w:val="22"/>
        </w:rPr>
        <w:t xml:space="preserve"> </w:t>
      </w:r>
    </w:p>
    <w:p w14:paraId="73BFE954" w14:textId="4D4F0367"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CE47BB">
        <w:rPr>
          <w:rFonts w:ascii="Arial" w:hAnsi="Arial" w:cs="Arial"/>
          <w:bCs/>
          <w:sz w:val="22"/>
          <w:szCs w:val="22"/>
          <w:lang w:val="pl-PL"/>
        </w:rPr>
        <w:t xml:space="preserve">z dnia </w:t>
      </w:r>
      <w:r w:rsidR="00017FB2">
        <w:rPr>
          <w:rFonts w:ascii="Arial" w:hAnsi="Arial" w:cs="Arial"/>
          <w:bCs/>
          <w:sz w:val="22"/>
          <w:szCs w:val="22"/>
          <w:lang w:val="pl-PL"/>
        </w:rPr>
        <w:t>30</w:t>
      </w:r>
      <w:r w:rsidR="00017FB2">
        <w:rPr>
          <w:rFonts w:ascii="Arial" w:hAnsi="Arial"/>
          <w:sz w:val="22"/>
        </w:rPr>
        <w:t xml:space="preserve"> czerwca</w:t>
      </w:r>
      <w:r w:rsidR="00CE47BB">
        <w:rPr>
          <w:rFonts w:ascii="Arial" w:hAnsi="Arial"/>
          <w:sz w:val="22"/>
        </w:rPr>
        <w:t xml:space="preserve"> 202</w:t>
      </w:r>
      <w:r w:rsidR="00017FB2">
        <w:rPr>
          <w:rFonts w:ascii="Arial" w:hAnsi="Arial"/>
          <w:sz w:val="22"/>
        </w:rPr>
        <w:t>5</w:t>
      </w:r>
      <w:r w:rsidR="00CE47BB">
        <w:rPr>
          <w:rFonts w:ascii="Arial" w:hAnsi="Arial"/>
          <w:sz w:val="22"/>
        </w:rPr>
        <w:t xml:space="preserve"> r.</w:t>
      </w:r>
      <w:r w:rsidR="00963489">
        <w:rPr>
          <w:rFonts w:ascii="Arial" w:hAnsi="Arial" w:cs="Arial"/>
          <w:sz w:val="22"/>
          <w:szCs w:val="22"/>
          <w:lang w:val="pl-PL"/>
        </w:rPr>
        <w:t>;</w:t>
      </w:r>
    </w:p>
    <w:p w14:paraId="18EB2F30" w14:textId="6D484C13"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CE47BB">
        <w:rPr>
          <w:rFonts w:ascii="Arial" w:hAnsi="Arial" w:cs="Arial"/>
          <w:bCs/>
          <w:sz w:val="22"/>
          <w:szCs w:val="22"/>
          <w:lang w:val="pl-PL"/>
        </w:rPr>
        <w:t>z dnia 19 kwietnia 2023 r.</w:t>
      </w:r>
      <w:r w:rsidR="00963489">
        <w:rPr>
          <w:rFonts w:ascii="Arial" w:hAnsi="Arial" w:cs="Arial"/>
          <w:sz w:val="22"/>
          <w:szCs w:val="22"/>
          <w:lang w:val="pl-PL"/>
        </w:rPr>
        <w:t>;</w:t>
      </w:r>
    </w:p>
    <w:p w14:paraId="35AAE406" w14:textId="099B769B"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B53C71">
        <w:rPr>
          <w:rFonts w:ascii="Arial" w:hAnsi="Arial"/>
          <w:sz w:val="22"/>
        </w:rPr>
        <w:t>z dnia 7 grudnia 2022 r., wersja 1.3</w:t>
      </w:r>
      <w:r w:rsidRPr="00E37160">
        <w:rPr>
          <w:rFonts w:ascii="Arial" w:hAnsi="Arial" w:cs="Arial"/>
          <w:sz w:val="22"/>
          <w:szCs w:val="22"/>
        </w:rPr>
        <w:t>;</w:t>
      </w:r>
    </w:p>
    <w:p w14:paraId="77FA7E70" w14:textId="2C33ADE1"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4"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4"/>
      <w:r w:rsidRPr="00E37160">
        <w:rPr>
          <w:rFonts w:ascii="Arial" w:hAnsi="Arial" w:cs="Arial"/>
          <w:sz w:val="22"/>
          <w:szCs w:val="22"/>
        </w:rPr>
        <w:t xml:space="preserve">wersja </w:t>
      </w:r>
      <w:r w:rsidR="001869FA">
        <w:rPr>
          <w:rFonts w:ascii="Arial" w:hAnsi="Arial"/>
          <w:sz w:val="22"/>
        </w:rPr>
        <w:t>1</w:t>
      </w:r>
      <w:r w:rsidR="006D5446">
        <w:rPr>
          <w:rFonts w:ascii="Arial" w:hAnsi="Arial"/>
          <w:sz w:val="22"/>
        </w:rPr>
        <w:t>8</w:t>
      </w:r>
      <w:r w:rsidR="001869FA">
        <w:rPr>
          <w:rFonts w:ascii="Arial" w:hAnsi="Arial"/>
          <w:sz w:val="22"/>
        </w:rPr>
        <w:t>.0</w:t>
      </w:r>
      <w:r w:rsidR="00A30E16">
        <w:rPr>
          <w:rFonts w:ascii="Arial" w:hAnsi="Arial"/>
          <w:sz w:val="22"/>
          <w:lang w:val="pl-PL"/>
        </w:rPr>
        <w:t xml:space="preserve"> z dnia </w:t>
      </w:r>
      <w:r w:rsidR="001869FA">
        <w:rPr>
          <w:rFonts w:ascii="Arial" w:hAnsi="Arial"/>
          <w:sz w:val="22"/>
        </w:rPr>
        <w:t>9</w:t>
      </w:r>
      <w:r w:rsidR="00B53C71">
        <w:rPr>
          <w:rFonts w:ascii="Arial" w:hAnsi="Arial"/>
          <w:sz w:val="22"/>
        </w:rPr>
        <w:t xml:space="preserve"> </w:t>
      </w:r>
      <w:r w:rsidR="006D5446">
        <w:rPr>
          <w:rFonts w:ascii="Arial" w:hAnsi="Arial"/>
          <w:sz w:val="22"/>
        </w:rPr>
        <w:t>września</w:t>
      </w:r>
      <w:r w:rsidR="00B53C71">
        <w:rPr>
          <w:rFonts w:ascii="Arial" w:hAnsi="Arial"/>
          <w:sz w:val="22"/>
        </w:rPr>
        <w:t xml:space="preserve"> </w:t>
      </w:r>
      <w:r w:rsidR="001869FA">
        <w:rPr>
          <w:rFonts w:ascii="Arial" w:hAnsi="Arial"/>
          <w:sz w:val="22"/>
        </w:rPr>
        <w:t>2025 r.;</w:t>
      </w:r>
    </w:p>
    <w:p w14:paraId="5FD191BC" w14:textId="685D929A"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E41B64">
        <w:rPr>
          <w:rFonts w:ascii="Arial" w:hAnsi="Arial" w:cs="Arial"/>
          <w:sz w:val="22"/>
          <w:szCs w:val="22"/>
        </w:rPr>
        <w:t>N</w:t>
      </w:r>
      <w:r w:rsidRPr="00E37160">
        <w:rPr>
          <w:rFonts w:ascii="Arial" w:hAnsi="Arial" w:cs="Arial"/>
          <w:sz w:val="22"/>
          <w:szCs w:val="22"/>
        </w:rPr>
        <w:t xml:space="preserve">r </w:t>
      </w:r>
      <w:r w:rsidR="00800677">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800677">
        <w:rPr>
          <w:rFonts w:ascii="Arial" w:hAnsi="Arial"/>
          <w:sz w:val="22"/>
        </w:rPr>
        <w:t>11 czerwca 2025 r.</w:t>
      </w:r>
      <w:r w:rsidRPr="00E37160">
        <w:rPr>
          <w:rFonts w:ascii="Arial" w:hAnsi="Arial" w:cs="Arial"/>
          <w:sz w:val="22"/>
          <w:szCs w:val="22"/>
        </w:rPr>
        <w:t xml:space="preserve"> w sprawie przyjęcia</w:t>
      </w:r>
      <w:r w:rsidR="00E71135">
        <w:rPr>
          <w:rFonts w:ascii="Arial" w:hAnsi="Arial" w:cs="Arial"/>
          <w:sz w:val="22"/>
          <w:szCs w:val="22"/>
          <w:lang w:val="pl-PL"/>
        </w:rPr>
        <w:t xml:space="preserve"> </w:t>
      </w:r>
      <w:r w:rsidR="00E71135" w:rsidRPr="00963489">
        <w:rPr>
          <w:rFonts w:ascii="Arial" w:hAnsi="Arial" w:cs="Arial"/>
          <w:sz w:val="22"/>
          <w:szCs w:val="22"/>
          <w:lang w:val="pl-PL"/>
        </w:rPr>
        <w:t xml:space="preserve">aktualizacji </w:t>
      </w:r>
      <w:r w:rsidRPr="00963489">
        <w:rPr>
          <w:rFonts w:ascii="Arial" w:hAnsi="Arial" w:cs="Arial"/>
          <w:sz w:val="22"/>
          <w:szCs w:val="22"/>
        </w:rPr>
        <w:t xml:space="preserve">kryteriów </w:t>
      </w:r>
      <w:r w:rsidR="00BE21C8" w:rsidRPr="00963489">
        <w:rPr>
          <w:rFonts w:ascii="Arial" w:hAnsi="Arial" w:cs="Arial"/>
          <w:sz w:val="22"/>
          <w:szCs w:val="22"/>
          <w:lang w:val="pl-PL"/>
        </w:rPr>
        <w:t xml:space="preserve">wspólnych dopuszczalności w </w:t>
      </w:r>
      <w:r w:rsidR="00720572" w:rsidRPr="00963489">
        <w:rPr>
          <w:rFonts w:ascii="Arial" w:hAnsi="Arial" w:cs="Arial"/>
          <w:sz w:val="22"/>
          <w:szCs w:val="22"/>
          <w:lang w:val="pl-PL"/>
        </w:rPr>
        <w:t>zakresie</w:t>
      </w:r>
      <w:r w:rsidR="00017FB2">
        <w:rPr>
          <w:rFonts w:ascii="Arial" w:hAnsi="Arial" w:cs="Arial"/>
          <w:sz w:val="22"/>
          <w:szCs w:val="22"/>
          <w:lang w:val="pl-PL"/>
        </w:rPr>
        <w:t xml:space="preserve"> interwencji</w:t>
      </w:r>
      <w:r w:rsidR="00720572" w:rsidRPr="00963489">
        <w:rPr>
          <w:rFonts w:ascii="Arial" w:hAnsi="Arial" w:cs="Arial"/>
          <w:sz w:val="22"/>
          <w:szCs w:val="22"/>
          <w:lang w:val="pl-PL"/>
        </w:rPr>
        <w:t xml:space="preserve"> Europejskiego Funduszu Społecznego Plus </w:t>
      </w:r>
      <w:r w:rsidR="00017FB2">
        <w:rPr>
          <w:rFonts w:ascii="Arial" w:hAnsi="Arial" w:cs="Arial"/>
          <w:sz w:val="22"/>
          <w:szCs w:val="22"/>
          <w:lang w:val="pl-PL"/>
        </w:rPr>
        <w:t xml:space="preserve">programu </w:t>
      </w:r>
      <w:r w:rsidR="00720572" w:rsidRPr="00963489">
        <w:rPr>
          <w:rFonts w:ascii="Arial" w:hAnsi="Arial" w:cs="Arial"/>
          <w:sz w:val="22"/>
          <w:szCs w:val="22"/>
          <w:lang w:val="pl-PL"/>
        </w:rPr>
        <w:t xml:space="preserve">Fundusze Europejskie </w:t>
      </w:r>
      <w:r w:rsidR="00017FB2">
        <w:rPr>
          <w:rFonts w:ascii="Arial" w:hAnsi="Arial" w:cs="Arial"/>
          <w:sz w:val="22"/>
          <w:szCs w:val="22"/>
          <w:lang w:val="pl-PL"/>
        </w:rPr>
        <w:t>dla</w:t>
      </w:r>
      <w:r w:rsidR="00720572" w:rsidRPr="00963489">
        <w:rPr>
          <w:rFonts w:ascii="Arial" w:hAnsi="Arial" w:cs="Arial"/>
          <w:sz w:val="22"/>
          <w:szCs w:val="22"/>
          <w:lang w:val="pl-PL"/>
        </w:rPr>
        <w:t xml:space="preserve"> Pomorza Zachodniego</w:t>
      </w:r>
      <w:r w:rsidR="00017FB2">
        <w:rPr>
          <w:rFonts w:ascii="Arial" w:hAnsi="Arial" w:cs="Arial"/>
          <w:sz w:val="22"/>
          <w:szCs w:val="22"/>
          <w:lang w:val="pl-PL"/>
        </w:rPr>
        <w:t xml:space="preserve"> 2021-2027</w:t>
      </w:r>
      <w:r w:rsidR="00720572" w:rsidRPr="00963489">
        <w:rPr>
          <w:rFonts w:ascii="Arial" w:hAnsi="Arial" w:cs="Arial"/>
          <w:sz w:val="22"/>
          <w:szCs w:val="22"/>
          <w:lang w:val="pl-PL"/>
        </w:rPr>
        <w:t>,</w:t>
      </w:r>
      <w:r w:rsidR="00963489">
        <w:rPr>
          <w:rFonts w:ascii="Arial" w:hAnsi="Arial" w:cs="Arial"/>
          <w:sz w:val="22"/>
          <w:szCs w:val="22"/>
          <w:lang w:val="pl-PL"/>
        </w:rPr>
        <w:t>;</w:t>
      </w:r>
      <w:r w:rsidR="00124A73" w:rsidRPr="00E37160" w:rsidDel="00BE21C8">
        <w:rPr>
          <w:rFonts w:ascii="Arial" w:hAnsi="Arial" w:cs="Arial"/>
          <w:sz w:val="22"/>
          <w:szCs w:val="22"/>
        </w:rPr>
        <w:t xml:space="preserve"> </w:t>
      </w:r>
    </w:p>
    <w:p w14:paraId="05D0CDAA" w14:textId="0F620307"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E41B64">
        <w:rPr>
          <w:rFonts w:ascii="Arial" w:hAnsi="Arial" w:cs="Arial"/>
          <w:sz w:val="22"/>
          <w:szCs w:val="22"/>
        </w:rPr>
        <w:t>N</w:t>
      </w:r>
      <w:r w:rsidRPr="00E37160">
        <w:rPr>
          <w:rFonts w:ascii="Arial" w:hAnsi="Arial" w:cs="Arial"/>
          <w:sz w:val="22"/>
          <w:szCs w:val="22"/>
        </w:rPr>
        <w:t xml:space="preserve">r </w:t>
      </w:r>
      <w:r w:rsidR="00800677">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800677">
        <w:rPr>
          <w:rFonts w:ascii="Arial" w:hAnsi="Arial" w:cs="Arial"/>
          <w:sz w:val="22"/>
          <w:szCs w:val="22"/>
        </w:rPr>
        <w:t xml:space="preserve">20 listopada 2024 </w:t>
      </w:r>
      <w:proofErr w:type="spellStart"/>
      <w:r w:rsidR="00800677">
        <w:rPr>
          <w:rFonts w:ascii="Arial" w:hAnsi="Arial" w:cs="Arial"/>
          <w:sz w:val="22"/>
          <w:szCs w:val="22"/>
        </w:rPr>
        <w:t>r.</w:t>
      </w:r>
      <w:r w:rsidRPr="00E37160">
        <w:rPr>
          <w:rFonts w:ascii="Arial" w:hAnsi="Arial" w:cs="Arial"/>
          <w:sz w:val="22"/>
          <w:szCs w:val="22"/>
        </w:rPr>
        <w:t>w</w:t>
      </w:r>
      <w:proofErr w:type="spellEnd"/>
      <w:r w:rsidRPr="00E37160">
        <w:rPr>
          <w:rFonts w:ascii="Arial" w:hAnsi="Arial" w:cs="Arial"/>
          <w:sz w:val="22"/>
          <w:szCs w:val="22"/>
        </w:rPr>
        <w:t xml:space="preserve">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2E2D57">
        <w:rPr>
          <w:rFonts w:ascii="Arial" w:hAnsi="Arial" w:cs="Arial"/>
          <w:sz w:val="22"/>
          <w:szCs w:val="22"/>
          <w:lang w:val="pl-PL"/>
        </w:rPr>
        <w:t xml:space="preserve">wyboru </w:t>
      </w:r>
      <w:r w:rsidR="006914F8">
        <w:rPr>
          <w:rFonts w:ascii="Arial" w:hAnsi="Arial" w:cs="Arial"/>
          <w:sz w:val="22"/>
          <w:szCs w:val="22"/>
          <w:lang w:val="pl-PL"/>
        </w:rPr>
        <w:t>projektów w sposób</w:t>
      </w:r>
      <w:r w:rsidR="00AC382C" w:rsidRPr="00E37160">
        <w:rPr>
          <w:rFonts w:ascii="Arial" w:hAnsi="Arial" w:cs="Arial"/>
          <w:sz w:val="22"/>
          <w:szCs w:val="22"/>
          <w:lang w:val="pl-PL"/>
        </w:rPr>
        <w:t xml:space="preserve"> konkurencyjn</w:t>
      </w:r>
      <w:r w:rsidR="006914F8">
        <w:rPr>
          <w:rFonts w:ascii="Arial" w:hAnsi="Arial" w:cs="Arial"/>
          <w:sz w:val="22"/>
          <w:szCs w:val="22"/>
          <w:lang w:val="pl-PL"/>
        </w:rPr>
        <w:t>y</w:t>
      </w:r>
      <w:r w:rsidR="00AC382C" w:rsidRPr="00E37160">
        <w:rPr>
          <w:rFonts w:ascii="Arial" w:hAnsi="Arial" w:cs="Arial"/>
          <w:sz w:val="22"/>
          <w:szCs w:val="22"/>
          <w:lang w:val="pl-PL"/>
        </w:rPr>
        <w:t xml:space="preserve"> i niekonkurencyjn</w:t>
      </w:r>
      <w:r w:rsidR="006914F8">
        <w:rPr>
          <w:rFonts w:ascii="Arial" w:hAnsi="Arial" w:cs="Arial"/>
          <w:sz w:val="22"/>
          <w:szCs w:val="22"/>
          <w:lang w:val="pl-PL"/>
        </w:rPr>
        <w:t>y</w:t>
      </w:r>
      <w:r w:rsidR="00963489">
        <w:rPr>
          <w:rFonts w:ascii="Arial" w:hAnsi="Arial" w:cs="Arial"/>
          <w:sz w:val="22"/>
          <w:szCs w:val="22"/>
          <w:lang w:val="pl-PL"/>
        </w:rPr>
        <w:t>;</w:t>
      </w:r>
    </w:p>
    <w:p w14:paraId="366EA99B" w14:textId="725D29B6"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F8773E">
        <w:rPr>
          <w:rFonts w:ascii="Arial" w:hAnsi="Arial"/>
          <w:sz w:val="22"/>
        </w:rPr>
        <w:t>34/25</w:t>
      </w:r>
      <w:r w:rsidR="00A72730">
        <w:rPr>
          <w:rFonts w:ascii="Arial" w:hAnsi="Arial"/>
          <w:sz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F8773E">
        <w:rPr>
          <w:rFonts w:ascii="Arial" w:hAnsi="Arial"/>
          <w:sz w:val="22"/>
        </w:rPr>
        <w:t>10 września 2025 r.</w:t>
      </w:r>
      <w:r w:rsidRPr="00E37160">
        <w:rPr>
          <w:rFonts w:ascii="Arial" w:hAnsi="Arial" w:cs="Arial"/>
          <w:sz w:val="22"/>
          <w:szCs w:val="22"/>
        </w:rPr>
        <w:t xml:space="preserve"> w sprawie przyjęcia kryteriów </w:t>
      </w:r>
      <w:r w:rsidR="00D6618D" w:rsidRPr="00E37160">
        <w:rPr>
          <w:rFonts w:ascii="Arial" w:hAnsi="Arial" w:cs="Arial"/>
          <w:sz w:val="22"/>
          <w:szCs w:val="22"/>
          <w:lang w:val="pl-PL"/>
        </w:rPr>
        <w:t xml:space="preserve">specyficznych </w:t>
      </w:r>
      <w:r w:rsidR="00A72730">
        <w:rPr>
          <w:rFonts w:ascii="Arial" w:hAnsi="Arial" w:cs="Arial"/>
          <w:sz w:val="22"/>
          <w:szCs w:val="22"/>
          <w:lang w:val="pl-PL"/>
        </w:rPr>
        <w:t xml:space="preserve">dopuszczalności </w:t>
      </w:r>
      <w:r w:rsidR="00F8773E">
        <w:rPr>
          <w:rFonts w:ascii="Arial" w:hAnsi="Arial" w:cs="Arial"/>
          <w:sz w:val="22"/>
          <w:szCs w:val="22"/>
        </w:rPr>
        <w:t xml:space="preserve">oraz kryteriów specyficznych jakościowych dla działania </w:t>
      </w:r>
      <w:r w:rsidR="00F8773E" w:rsidRPr="006B3B20">
        <w:rPr>
          <w:rFonts w:ascii="Arial" w:hAnsi="Arial" w:cs="Arial"/>
          <w:i/>
          <w:iCs/>
          <w:sz w:val="22"/>
          <w:szCs w:val="22"/>
        </w:rPr>
        <w:t xml:space="preserve">6.17 Integracja społeczno-ekonomiczna obywateli państw trzecich w regionie, typ 3 </w:t>
      </w:r>
      <w:r w:rsidR="00F8773E" w:rsidRPr="00F8773E">
        <w:rPr>
          <w:rFonts w:ascii="Arial" w:hAnsi="Arial" w:cs="Arial"/>
          <w:sz w:val="22"/>
          <w:szCs w:val="22"/>
        </w:rPr>
        <w:t>programu Fundusze Europejskie dla Pomorza Zachodniego 2021-2027</w:t>
      </w:r>
      <w:r w:rsidR="00963489">
        <w:rPr>
          <w:rFonts w:ascii="Arial" w:hAnsi="Arial" w:cs="Arial"/>
          <w:sz w:val="22"/>
          <w:szCs w:val="22"/>
          <w:lang w:val="pl-PL"/>
        </w:rPr>
        <w:t>;</w:t>
      </w:r>
      <w:r w:rsidR="00F8773E">
        <w:rPr>
          <w:rFonts w:ascii="Arial" w:hAnsi="Arial" w:cs="Arial"/>
          <w:sz w:val="22"/>
          <w:szCs w:val="22"/>
        </w:rPr>
        <w:t xml:space="preserve"> </w:t>
      </w:r>
    </w:p>
    <w:p w14:paraId="4E6D77A6" w14:textId="70819817"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82787E" w:rsidRPr="0082787E">
        <w:rPr>
          <w:lang w:val="pl-PL" w:eastAsia="pl-PL"/>
        </w:rPr>
        <w:t xml:space="preserve"> </w:t>
      </w:r>
      <w:r w:rsidR="0082787E" w:rsidRPr="0082787E">
        <w:rPr>
          <w:rFonts w:ascii="Arial" w:hAnsi="Arial" w:cs="Arial"/>
          <w:sz w:val="22"/>
          <w:szCs w:val="22"/>
          <w:lang w:val="pl-PL"/>
        </w:rPr>
        <w:t xml:space="preserve">z 2021 r. poz. 1745 z </w:t>
      </w:r>
      <w:proofErr w:type="spellStart"/>
      <w:r w:rsidR="0082787E" w:rsidRPr="0082787E">
        <w:rPr>
          <w:rFonts w:ascii="Arial" w:hAnsi="Arial" w:cs="Arial"/>
          <w:sz w:val="22"/>
          <w:szCs w:val="22"/>
          <w:lang w:val="pl-PL"/>
        </w:rPr>
        <w:t>późn</w:t>
      </w:r>
      <w:proofErr w:type="spellEnd"/>
      <w:r w:rsidR="0082787E" w:rsidRPr="0082787E">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963489">
        <w:rPr>
          <w:rFonts w:ascii="Arial" w:hAnsi="Arial" w:cs="Arial"/>
          <w:sz w:val="22"/>
          <w:szCs w:val="22"/>
          <w:lang w:val="pl-PL"/>
        </w:rPr>
        <w:t>;</w:t>
      </w:r>
    </w:p>
    <w:p w14:paraId="5893FB10" w14:textId="4BCC4406"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82787E" w:rsidRPr="0082787E">
        <w:rPr>
          <w:rFonts w:ascii="Arial" w:hAnsi="Arial" w:cs="Arial"/>
          <w:sz w:val="22"/>
          <w:szCs w:val="22"/>
          <w:lang w:val="pl-PL"/>
        </w:rPr>
        <w:t>z 2024 r. poz. 1822</w:t>
      </w:r>
      <w:r w:rsidR="0082787E" w:rsidRPr="0082787E" w:rsidDel="0082787E">
        <w:rPr>
          <w:rFonts w:ascii="Arial" w:hAnsi="Arial" w:cs="Arial"/>
          <w:sz w:val="22"/>
          <w:szCs w:val="22"/>
          <w:lang w:val="pl-PL"/>
        </w:rPr>
        <w:t xml:space="preserve"> </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963489">
        <w:rPr>
          <w:rFonts w:ascii="Arial" w:hAnsi="Arial"/>
          <w:sz w:val="22"/>
          <w:lang w:val="pl-PL"/>
        </w:rPr>
        <w:t>;</w:t>
      </w:r>
    </w:p>
    <w:p w14:paraId="401373E6" w14:textId="07BA0EA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82787E" w:rsidRPr="0082787E">
        <w:rPr>
          <w:lang w:val="pl-PL" w:eastAsia="pl-PL"/>
        </w:rPr>
        <w:t xml:space="preserve"> </w:t>
      </w:r>
      <w:r w:rsidR="0082787E" w:rsidRPr="0082787E">
        <w:rPr>
          <w:rFonts w:ascii="Arial" w:hAnsi="Arial" w:cs="Arial"/>
          <w:sz w:val="22"/>
          <w:szCs w:val="22"/>
          <w:lang w:val="pl-PL"/>
        </w:rPr>
        <w:t xml:space="preserve">z 2025 r. poz. 236 z </w:t>
      </w:r>
      <w:proofErr w:type="spellStart"/>
      <w:r w:rsidR="0082787E" w:rsidRPr="0082787E">
        <w:rPr>
          <w:rFonts w:ascii="Arial" w:hAnsi="Arial" w:cs="Arial"/>
          <w:sz w:val="22"/>
          <w:szCs w:val="22"/>
          <w:lang w:val="pl-PL"/>
        </w:rPr>
        <w:t>późn</w:t>
      </w:r>
      <w:proofErr w:type="spellEnd"/>
      <w:r w:rsidR="0082787E" w:rsidRPr="0082787E">
        <w:rPr>
          <w:rFonts w:ascii="Arial" w:hAnsi="Arial" w:cs="Arial"/>
          <w:sz w:val="22"/>
          <w:szCs w:val="22"/>
          <w:lang w:val="pl-PL"/>
        </w:rPr>
        <w:t>. zm.</w:t>
      </w:r>
      <w:r w:rsidRPr="00E37160">
        <w:rPr>
          <w:rFonts w:ascii="Arial" w:hAnsi="Arial" w:cs="Arial"/>
          <w:sz w:val="22"/>
          <w:szCs w:val="22"/>
        </w:rPr>
        <w:t xml:space="preserve"> )</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963489">
        <w:rPr>
          <w:rFonts w:ascii="Arial" w:hAnsi="Arial"/>
          <w:sz w:val="22"/>
          <w:lang w:val="pl-PL"/>
        </w:rPr>
        <w:t>;</w:t>
      </w:r>
      <w:r w:rsidRPr="00E37160">
        <w:rPr>
          <w:rFonts w:ascii="Arial" w:hAnsi="Arial"/>
          <w:sz w:val="22"/>
        </w:rPr>
        <w:t xml:space="preserve"> </w:t>
      </w:r>
    </w:p>
    <w:p w14:paraId="45520549" w14:textId="5B83E250"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82787E" w:rsidRPr="0082787E">
        <w:rPr>
          <w:rFonts w:ascii="Arial" w:hAnsi="Arial"/>
          <w:sz w:val="22"/>
          <w:lang w:val="pl-PL"/>
        </w:rPr>
        <w:t xml:space="preserve">z 2024 r. poz. 935 z </w:t>
      </w:r>
      <w:proofErr w:type="spellStart"/>
      <w:r w:rsidR="0082787E" w:rsidRPr="0082787E">
        <w:rPr>
          <w:rFonts w:ascii="Arial" w:hAnsi="Arial"/>
          <w:sz w:val="22"/>
          <w:lang w:val="pl-PL"/>
        </w:rPr>
        <w:t>późn</w:t>
      </w:r>
      <w:proofErr w:type="spellEnd"/>
      <w:r w:rsidR="0082787E" w:rsidRPr="0082787E">
        <w:rPr>
          <w:rFonts w:ascii="Arial" w:hAnsi="Arial"/>
          <w:sz w:val="22"/>
          <w:lang w:val="pl-PL"/>
        </w:rPr>
        <w:t>. zm.</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xml:space="preserve">,zwanej dalej ustawą </w:t>
      </w:r>
      <w:r w:rsidRPr="00E37160">
        <w:rPr>
          <w:rFonts w:ascii="Arial" w:hAnsi="Arial" w:cs="Arial"/>
          <w:sz w:val="22"/>
          <w:szCs w:val="22"/>
        </w:rPr>
        <w:t>Prawo o postępowaniu przed sądami administracyjnymi</w:t>
      </w:r>
      <w:r w:rsidR="00963489">
        <w:rPr>
          <w:rFonts w:ascii="Arial" w:hAnsi="Arial"/>
          <w:sz w:val="22"/>
          <w:lang w:val="pl-PL"/>
        </w:rPr>
        <w:t>;</w:t>
      </w:r>
    </w:p>
    <w:p w14:paraId="76A1AD57" w14:textId="6D8E0A3A"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82787E" w:rsidRPr="0082787E">
        <w:rPr>
          <w:rFonts w:ascii="Arial" w:hAnsi="Arial"/>
          <w:sz w:val="22"/>
          <w:lang w:val="pl-PL"/>
        </w:rPr>
        <w:t xml:space="preserve">z 2024 r. poz. 1145 z </w:t>
      </w:r>
      <w:proofErr w:type="spellStart"/>
      <w:r w:rsidR="0082787E" w:rsidRPr="0082787E">
        <w:rPr>
          <w:rFonts w:ascii="Arial" w:hAnsi="Arial"/>
          <w:sz w:val="22"/>
          <w:lang w:val="pl-PL"/>
        </w:rPr>
        <w:t>późn</w:t>
      </w:r>
      <w:proofErr w:type="spellEnd"/>
      <w:r w:rsidR="0082787E" w:rsidRPr="0082787E">
        <w:rPr>
          <w:rFonts w:ascii="Arial" w:hAnsi="Arial"/>
          <w:sz w:val="22"/>
          <w:lang w:val="pl-PL"/>
        </w:rPr>
        <w:t>. zm.</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963489">
        <w:rPr>
          <w:rFonts w:ascii="Arial" w:hAnsi="Arial"/>
          <w:sz w:val="22"/>
          <w:lang w:val="pl-PL"/>
        </w:rPr>
        <w:t>;</w:t>
      </w:r>
    </w:p>
    <w:p w14:paraId="3383CB0E" w14:textId="1B4E4CB9"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8D52EE">
        <w:rPr>
          <w:rFonts w:ascii="Arial" w:hAnsi="Arial" w:cs="Arial"/>
          <w:sz w:val="22"/>
          <w:szCs w:val="22"/>
        </w:rPr>
        <w:t xml:space="preserve">z 2022 </w:t>
      </w:r>
      <w:proofErr w:type="spellStart"/>
      <w:r w:rsidR="008D52EE">
        <w:rPr>
          <w:rFonts w:ascii="Arial" w:hAnsi="Arial" w:cs="Arial"/>
          <w:sz w:val="22"/>
          <w:szCs w:val="22"/>
        </w:rPr>
        <w:t>r.</w:t>
      </w:r>
      <w:r w:rsidR="0082787E" w:rsidRPr="0082787E">
        <w:rPr>
          <w:rFonts w:ascii="Arial" w:hAnsi="Arial"/>
          <w:sz w:val="22"/>
          <w:lang w:val="pl-PL"/>
        </w:rPr>
        <w:t>poz</w:t>
      </w:r>
      <w:proofErr w:type="spellEnd"/>
      <w:r w:rsidR="0082787E" w:rsidRPr="0082787E">
        <w:rPr>
          <w:rFonts w:ascii="Arial" w:hAnsi="Arial"/>
          <w:sz w:val="22"/>
          <w:lang w:val="pl-PL"/>
        </w:rPr>
        <w:t>. 2055)</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963489">
        <w:rPr>
          <w:rFonts w:ascii="Arial" w:hAnsi="Arial"/>
          <w:sz w:val="22"/>
          <w:lang w:val="pl-PL"/>
        </w:rPr>
        <w:t>;</w:t>
      </w:r>
    </w:p>
    <w:p w14:paraId="6211BA04" w14:textId="25E226F5"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82787E" w:rsidRPr="0082787E">
        <w:rPr>
          <w:rFonts w:ascii="Arial" w:hAnsi="Arial"/>
          <w:sz w:val="22"/>
          <w:lang w:val="pl-PL"/>
        </w:rPr>
        <w:t xml:space="preserve">z 2024 r. poz. 869 z </w:t>
      </w:r>
      <w:proofErr w:type="spellStart"/>
      <w:r w:rsidR="0082787E" w:rsidRPr="0082787E">
        <w:rPr>
          <w:rFonts w:ascii="Arial" w:hAnsi="Arial"/>
          <w:sz w:val="22"/>
          <w:lang w:val="pl-PL"/>
        </w:rPr>
        <w:t>późn</w:t>
      </w:r>
      <w:proofErr w:type="spellEnd"/>
      <w:r w:rsidR="0082787E" w:rsidRPr="0082787E">
        <w:rPr>
          <w:rFonts w:ascii="Arial" w:hAnsi="Arial"/>
          <w:sz w:val="22"/>
          <w:lang w:val="pl-PL"/>
        </w:rPr>
        <w:t>. zm.</w:t>
      </w:r>
      <w:r w:rsidR="0082787E" w:rsidRPr="0082787E" w:rsidDel="0082787E">
        <w:rPr>
          <w:rFonts w:ascii="Arial" w:hAnsi="Arial"/>
          <w:sz w:val="22"/>
          <w:lang w:val="pl-PL"/>
        </w:rPr>
        <w:t xml:space="preserve"> </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FB024E">
        <w:rPr>
          <w:rFonts w:ascii="Arial" w:hAnsi="Arial" w:cs="Arial"/>
          <w:sz w:val="22"/>
          <w:szCs w:val="22"/>
        </w:rPr>
        <w:t>;</w:t>
      </w:r>
    </w:p>
    <w:p w14:paraId="39393002" w14:textId="58AAAB3B" w:rsidR="00FB024E" w:rsidRPr="00FB024E" w:rsidRDefault="00FB024E"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FB024E">
        <w:rPr>
          <w:rFonts w:ascii="Arial" w:hAnsi="Arial"/>
          <w:sz w:val="22"/>
          <w:lang w:val="pl-PL"/>
        </w:rPr>
        <w:lastRenderedPageBreak/>
        <w:t xml:space="preserve">ustawy z dnia 13 czerwca 2003 r. o udzielaniu cudzoziemcom ochrony na terytorium Rzeczypospolitej Polskiej (Dz.U. z 2025 r. poz. 223 z </w:t>
      </w:r>
      <w:proofErr w:type="spellStart"/>
      <w:r w:rsidRPr="00FB024E">
        <w:rPr>
          <w:rFonts w:ascii="Arial" w:hAnsi="Arial"/>
          <w:sz w:val="22"/>
          <w:lang w:val="pl-PL"/>
        </w:rPr>
        <w:t>późn</w:t>
      </w:r>
      <w:proofErr w:type="spellEnd"/>
      <w:r w:rsidRPr="00FB024E">
        <w:rPr>
          <w:rFonts w:ascii="Arial" w:hAnsi="Arial"/>
          <w:sz w:val="22"/>
          <w:lang w:val="pl-PL"/>
        </w:rPr>
        <w:t>. zm.)</w:t>
      </w:r>
      <w:r>
        <w:rPr>
          <w:rFonts w:ascii="Arial" w:hAnsi="Arial"/>
          <w:sz w:val="22"/>
          <w:lang w:val="pl-PL"/>
        </w:rPr>
        <w:t>;</w:t>
      </w:r>
    </w:p>
    <w:p w14:paraId="04020252" w14:textId="0F70E21C" w:rsidR="00FB024E" w:rsidRPr="00FB024E" w:rsidRDefault="00FB024E" w:rsidP="00FB024E">
      <w:pPr>
        <w:pStyle w:val="Akapitzlist"/>
        <w:numPr>
          <w:ilvl w:val="0"/>
          <w:numId w:val="7"/>
        </w:numPr>
        <w:spacing w:before="120" w:after="120" w:line="271" w:lineRule="auto"/>
        <w:ind w:left="357" w:hanging="357"/>
        <w:rPr>
          <w:rFonts w:ascii="Arial" w:hAnsi="Arial"/>
          <w:sz w:val="22"/>
          <w:lang w:val="pl-PL"/>
        </w:rPr>
      </w:pPr>
      <w:r w:rsidRPr="00FB024E">
        <w:rPr>
          <w:rFonts w:ascii="Arial" w:hAnsi="Arial"/>
          <w:sz w:val="22"/>
          <w:lang w:val="pl-PL"/>
        </w:rPr>
        <w:t>ustawy z dnia 12 grudnia 2013 r. o cudzoziemcach (Dz.U. z 202</w:t>
      </w:r>
      <w:r w:rsidR="00017FB2">
        <w:rPr>
          <w:rFonts w:ascii="Arial" w:hAnsi="Arial"/>
          <w:sz w:val="22"/>
          <w:lang w:val="pl-PL"/>
        </w:rPr>
        <w:t>5</w:t>
      </w:r>
      <w:r w:rsidRPr="00FB024E">
        <w:rPr>
          <w:rFonts w:ascii="Arial" w:hAnsi="Arial"/>
          <w:sz w:val="22"/>
          <w:lang w:val="pl-PL"/>
        </w:rPr>
        <w:t xml:space="preserve"> r. poz. </w:t>
      </w:r>
      <w:r w:rsidR="00017FB2">
        <w:rPr>
          <w:rFonts w:ascii="Arial" w:hAnsi="Arial"/>
          <w:sz w:val="22"/>
          <w:lang w:val="pl-PL"/>
        </w:rPr>
        <w:t>1079</w:t>
      </w:r>
      <w:r w:rsidRPr="00FB024E">
        <w:rPr>
          <w:rFonts w:ascii="Arial" w:hAnsi="Arial"/>
          <w:sz w:val="22"/>
          <w:lang w:val="pl-PL"/>
        </w:rPr>
        <w:t xml:space="preserve"> z </w:t>
      </w:r>
      <w:proofErr w:type="spellStart"/>
      <w:r w:rsidRPr="00FB024E">
        <w:rPr>
          <w:rFonts w:ascii="Arial" w:hAnsi="Arial"/>
          <w:sz w:val="22"/>
          <w:lang w:val="pl-PL"/>
        </w:rPr>
        <w:t>późn</w:t>
      </w:r>
      <w:proofErr w:type="spellEnd"/>
      <w:r w:rsidRPr="00FB024E">
        <w:rPr>
          <w:rFonts w:ascii="Arial" w:hAnsi="Arial"/>
          <w:sz w:val="22"/>
          <w:lang w:val="pl-PL"/>
        </w:rPr>
        <w:t>. zm.)</w:t>
      </w:r>
      <w:r w:rsidR="00963489">
        <w:rPr>
          <w:rFonts w:ascii="Arial" w:hAnsi="Arial"/>
          <w:sz w:val="22"/>
          <w:lang w:val="pl-PL"/>
        </w:rPr>
        <w:t>.</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5" w:name="_Toc440617815"/>
      <w:bookmarkStart w:id="26" w:name="_Toc200089376"/>
      <w:bookmarkEnd w:id="25"/>
      <w:r w:rsidRPr="00E37160">
        <w:t xml:space="preserve">Podstawowe informacje o </w:t>
      </w:r>
      <w:r w:rsidR="00EF41A4" w:rsidRPr="00E37160">
        <w:rPr>
          <w:lang w:val="pl-PL"/>
        </w:rPr>
        <w:t>naborze</w:t>
      </w:r>
      <w:bookmarkEnd w:id="26"/>
    </w:p>
    <w:p w14:paraId="4DA1F34F" w14:textId="2541A89A" w:rsidR="004E75AD" w:rsidRPr="00CE79CB"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CE79CB">
        <w:rPr>
          <w:rFonts w:ascii="Arial" w:hAnsi="Arial" w:cs="Arial"/>
          <w:sz w:val="22"/>
          <w:szCs w:val="22"/>
        </w:rPr>
        <w:t xml:space="preserve">nr </w:t>
      </w:r>
      <w:bookmarkStart w:id="27" w:name="_Hlk157429917"/>
      <w:r w:rsidR="00800677" w:rsidRPr="00CE79CB">
        <w:rPr>
          <w:rFonts w:ascii="Arial" w:hAnsi="Arial" w:cs="Arial"/>
          <w:sz w:val="22"/>
          <w:szCs w:val="22"/>
        </w:rPr>
        <w:t>FEPZ.06.17-IP.01-002/2</w:t>
      </w:r>
      <w:bookmarkEnd w:id="27"/>
      <w:r w:rsidR="00800677" w:rsidRPr="00CE79CB">
        <w:rPr>
          <w:rFonts w:ascii="Arial" w:hAnsi="Arial" w:cs="Arial"/>
          <w:sz w:val="22"/>
          <w:szCs w:val="22"/>
        </w:rPr>
        <w:t xml:space="preserve">5 </w:t>
      </w:r>
      <w:r w:rsidR="00B37E62" w:rsidRPr="00CE79CB">
        <w:rPr>
          <w:rFonts w:ascii="Arial" w:hAnsi="Arial" w:cs="Arial"/>
          <w:sz w:val="22"/>
          <w:szCs w:val="22"/>
        </w:rPr>
        <w:t xml:space="preserve">na projekty ukierunkowane na </w:t>
      </w:r>
      <w:r w:rsidR="009C040B" w:rsidRPr="00CE79CB">
        <w:rPr>
          <w:rFonts w:ascii="Arial" w:hAnsi="Arial" w:cs="Arial"/>
          <w:sz w:val="22"/>
          <w:szCs w:val="22"/>
        </w:rPr>
        <w:t>w</w:t>
      </w:r>
      <w:r w:rsidR="009C040B" w:rsidRPr="00CE79CB">
        <w:rPr>
          <w:rFonts w:ascii="Arial" w:hAnsi="Arial" w:cs="Arial"/>
          <w:sz w:val="22"/>
          <w:szCs w:val="22"/>
          <w:lang w:val="pl-PL"/>
        </w:rPr>
        <w:t xml:space="preserve">sparcie procesu adaptacji społeczności </w:t>
      </w:r>
      <w:proofErr w:type="spellStart"/>
      <w:r w:rsidR="009C040B" w:rsidRPr="00CE79CB">
        <w:rPr>
          <w:rFonts w:ascii="Arial" w:hAnsi="Arial" w:cs="Arial"/>
          <w:sz w:val="22"/>
          <w:szCs w:val="22"/>
          <w:lang w:val="pl-PL"/>
        </w:rPr>
        <w:t>migranckiej</w:t>
      </w:r>
      <w:proofErr w:type="spellEnd"/>
      <w:r w:rsidR="009C040B" w:rsidRPr="00CE79CB">
        <w:rPr>
          <w:rFonts w:ascii="Arial" w:hAnsi="Arial" w:cs="Arial"/>
          <w:sz w:val="22"/>
          <w:szCs w:val="22"/>
          <w:lang w:val="pl-PL"/>
        </w:rPr>
        <w:t xml:space="preserve">/obywateli państw trzecich </w:t>
      </w:r>
      <w:r w:rsidR="00B37E62" w:rsidRPr="00CE79CB">
        <w:rPr>
          <w:rFonts w:ascii="Arial" w:hAnsi="Arial" w:cs="Arial"/>
          <w:sz w:val="22"/>
          <w:szCs w:val="22"/>
        </w:rPr>
        <w:t>w ramach</w:t>
      </w:r>
      <w:r w:rsidR="00B37E62" w:rsidRPr="00CE79CB">
        <w:rPr>
          <w:rFonts w:ascii="Arial" w:hAnsi="Arial" w:cs="Arial"/>
          <w:sz w:val="22"/>
          <w:szCs w:val="22"/>
          <w:lang w:val="pl-PL"/>
        </w:rPr>
        <w:t xml:space="preserve"> celu szczegółowego</w:t>
      </w:r>
      <w:r w:rsidR="009C040B" w:rsidRPr="00CE79CB">
        <w:rPr>
          <w:rFonts w:ascii="Arial" w:hAnsi="Arial" w:cs="Arial"/>
          <w:sz w:val="22"/>
          <w:szCs w:val="22"/>
          <w:lang w:val="pl-PL"/>
        </w:rPr>
        <w:t xml:space="preserve"> EFS+.CP4.I - Wspieranie integracji społeczno-gospodarczej obywateli państw trzecich, w tym migrantów</w:t>
      </w:r>
      <w:r w:rsidR="00CE79CB">
        <w:rPr>
          <w:rFonts w:ascii="Arial" w:hAnsi="Arial" w:cs="Arial"/>
          <w:sz w:val="22"/>
          <w:szCs w:val="22"/>
          <w:lang w:val="pl-PL"/>
        </w:rPr>
        <w:t xml:space="preserve"> </w:t>
      </w:r>
      <w:r w:rsidR="00E1707D" w:rsidRPr="00CE79CB">
        <w:rPr>
          <w:rFonts w:ascii="Arial" w:hAnsi="Arial" w:cs="Arial"/>
          <w:sz w:val="22"/>
          <w:szCs w:val="22"/>
        </w:rPr>
        <w:t>Priorytet</w:t>
      </w:r>
      <w:r w:rsidR="00922CD5" w:rsidRPr="00CE79CB">
        <w:rPr>
          <w:rFonts w:ascii="Arial" w:hAnsi="Arial" w:cs="Arial"/>
          <w:sz w:val="22"/>
          <w:szCs w:val="22"/>
          <w:lang w:val="pl-PL"/>
        </w:rPr>
        <w:t>u 6 Fundusze Europejskie na rzecz aktywnego Pomorza Zachodniego</w:t>
      </w:r>
      <w:r w:rsidR="00E1707D" w:rsidRPr="00CE79CB">
        <w:rPr>
          <w:rFonts w:ascii="Arial" w:hAnsi="Arial" w:cs="Arial"/>
          <w:sz w:val="22"/>
          <w:szCs w:val="22"/>
        </w:rPr>
        <w:t>, Działania</w:t>
      </w:r>
      <w:r w:rsidR="007E6385" w:rsidRPr="00CE79CB">
        <w:rPr>
          <w:rFonts w:ascii="Arial" w:hAnsi="Arial" w:cs="Arial"/>
          <w:sz w:val="22"/>
          <w:szCs w:val="22"/>
        </w:rPr>
        <w:t xml:space="preserve"> </w:t>
      </w:r>
      <w:r w:rsidR="009C040B" w:rsidRPr="00CE79CB">
        <w:rPr>
          <w:rFonts w:ascii="Arial" w:hAnsi="Arial" w:cs="Arial"/>
          <w:sz w:val="22"/>
          <w:szCs w:val="22"/>
          <w:lang w:val="pl-PL"/>
        </w:rPr>
        <w:t>6.17 Integracja społeczno-ekonomiczna obywateli państw trzecich w regionie, typ 3.</w:t>
      </w:r>
    </w:p>
    <w:p w14:paraId="59000912" w14:textId="62EDDF01"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CE79CB">
        <w:rPr>
          <w:rFonts w:ascii="Arial" w:hAnsi="Arial" w:cs="Arial"/>
          <w:sz w:val="22"/>
          <w:szCs w:val="22"/>
        </w:rPr>
        <w:t>Celem postępowania</w:t>
      </w:r>
      <w:r w:rsidRPr="00E37160">
        <w:rPr>
          <w:rFonts w:ascii="Arial" w:hAnsi="Arial" w:cs="Arial"/>
          <w:sz w:val="22"/>
          <w:szCs w:val="22"/>
        </w:rPr>
        <w:t xml:space="preserve">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w:t>
      </w:r>
      <w:r w:rsidR="00B94CC8" w:rsidRPr="00E37160">
        <w:rPr>
          <w:rFonts w:ascii="Arial" w:hAnsi="Arial" w:cs="Arial"/>
          <w:sz w:val="22"/>
          <w:szCs w:val="22"/>
        </w:rPr>
        <w:lastRenderedPageBreak/>
        <w:t xml:space="preserve">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8" w:name="_Toc430615351"/>
      <w:bookmarkStart w:id="29" w:name="_Toc430633272"/>
      <w:bookmarkStart w:id="30" w:name="_Toc430646220"/>
      <w:bookmarkStart w:id="31" w:name="_Toc430615352"/>
      <w:bookmarkStart w:id="32" w:name="_Toc430633273"/>
      <w:bookmarkStart w:id="33" w:name="_Toc430646221"/>
      <w:bookmarkStart w:id="34" w:name="_Toc430615353"/>
      <w:bookmarkStart w:id="35" w:name="_Toc430633274"/>
      <w:bookmarkStart w:id="36" w:name="_Toc430646222"/>
      <w:bookmarkStart w:id="37" w:name="_Toc430615354"/>
      <w:bookmarkStart w:id="38" w:name="_Toc430633275"/>
      <w:bookmarkStart w:id="39" w:name="_Toc430646223"/>
      <w:bookmarkStart w:id="40" w:name="_Toc430615355"/>
      <w:bookmarkStart w:id="41" w:name="_Toc430633276"/>
      <w:bookmarkStart w:id="42" w:name="_Toc430646224"/>
      <w:bookmarkStart w:id="43" w:name="_Toc430615356"/>
      <w:bookmarkStart w:id="44" w:name="_Toc430633277"/>
      <w:bookmarkStart w:id="45" w:name="_Toc430646225"/>
      <w:bookmarkStart w:id="46" w:name="_Toc430615357"/>
      <w:bookmarkStart w:id="47" w:name="_Toc430633278"/>
      <w:bookmarkStart w:id="48" w:name="_Toc430646226"/>
      <w:bookmarkStart w:id="49" w:name="_Toc430545285"/>
      <w:bookmarkStart w:id="50" w:name="_Toc430615358"/>
      <w:bookmarkStart w:id="51" w:name="_Toc430633279"/>
      <w:bookmarkStart w:id="52" w:name="_Toc430646227"/>
      <w:bookmarkStart w:id="53" w:name="_Toc430545286"/>
      <w:bookmarkStart w:id="54" w:name="_Toc430615359"/>
      <w:bookmarkStart w:id="55" w:name="_Toc430633280"/>
      <w:bookmarkStart w:id="56" w:name="_Toc430646228"/>
      <w:bookmarkStart w:id="57" w:name="_Toc430545287"/>
      <w:bookmarkStart w:id="58" w:name="_Toc430615360"/>
      <w:bookmarkStart w:id="59" w:name="_Toc430633281"/>
      <w:bookmarkStart w:id="60" w:name="_Toc430646229"/>
      <w:bookmarkStart w:id="61" w:name="_Toc430545288"/>
      <w:bookmarkStart w:id="62" w:name="_Toc430615361"/>
      <w:bookmarkStart w:id="63" w:name="_Toc430633282"/>
      <w:bookmarkStart w:id="64" w:name="_Toc430646230"/>
      <w:bookmarkStart w:id="65" w:name="_Toc430545289"/>
      <w:bookmarkStart w:id="66" w:name="_Toc430615362"/>
      <w:bookmarkStart w:id="67" w:name="_Toc430633283"/>
      <w:bookmarkStart w:id="68" w:name="_Toc430646231"/>
      <w:bookmarkStart w:id="69" w:name="_Toc430545290"/>
      <w:bookmarkStart w:id="70" w:name="_Toc430615363"/>
      <w:bookmarkStart w:id="71" w:name="_Toc430633284"/>
      <w:bookmarkStart w:id="72" w:name="_Toc430646232"/>
      <w:bookmarkStart w:id="73" w:name="_Toc430545291"/>
      <w:bookmarkStart w:id="74" w:name="_Toc430615364"/>
      <w:bookmarkStart w:id="75" w:name="_Toc430633285"/>
      <w:bookmarkStart w:id="76" w:name="_Toc430646233"/>
      <w:bookmarkStart w:id="77" w:name="_Toc430545292"/>
      <w:bookmarkStart w:id="78" w:name="_Toc430615365"/>
      <w:bookmarkStart w:id="79" w:name="_Toc430633286"/>
      <w:bookmarkStart w:id="80" w:name="_Toc430646234"/>
      <w:bookmarkStart w:id="81" w:name="_Toc430545293"/>
      <w:bookmarkStart w:id="82" w:name="_Toc430615366"/>
      <w:bookmarkStart w:id="83" w:name="_Toc430633287"/>
      <w:bookmarkStart w:id="84" w:name="_Toc430646235"/>
      <w:bookmarkStart w:id="85" w:name="_Toc430545294"/>
      <w:bookmarkStart w:id="86" w:name="_Toc430615367"/>
      <w:bookmarkStart w:id="87" w:name="_Toc430633288"/>
      <w:bookmarkStart w:id="88" w:name="_Toc430646236"/>
      <w:bookmarkStart w:id="89" w:name="_Toc430545295"/>
      <w:bookmarkStart w:id="90" w:name="_Toc430615368"/>
      <w:bookmarkStart w:id="91" w:name="_Toc430633289"/>
      <w:bookmarkStart w:id="92" w:name="_Toc430646237"/>
      <w:bookmarkStart w:id="93" w:name="_Toc430545296"/>
      <w:bookmarkStart w:id="94" w:name="_Toc430615369"/>
      <w:bookmarkStart w:id="95" w:name="_Toc430633290"/>
      <w:bookmarkStart w:id="96" w:name="_Toc430646238"/>
      <w:bookmarkStart w:id="97" w:name="_Toc430545297"/>
      <w:bookmarkStart w:id="98" w:name="_Toc430615370"/>
      <w:bookmarkStart w:id="99" w:name="_Toc430633291"/>
      <w:bookmarkStart w:id="100" w:name="_Toc430646239"/>
      <w:bookmarkStart w:id="101" w:name="_Toc430545298"/>
      <w:bookmarkStart w:id="102" w:name="_Toc430615371"/>
      <w:bookmarkStart w:id="103" w:name="_Toc430633292"/>
      <w:bookmarkStart w:id="104" w:name="_Toc430646240"/>
      <w:bookmarkStart w:id="105" w:name="_Toc430545299"/>
      <w:bookmarkStart w:id="106" w:name="_Toc430615372"/>
      <w:bookmarkStart w:id="107" w:name="_Toc430633293"/>
      <w:bookmarkStart w:id="108" w:name="_Toc430646241"/>
      <w:bookmarkStart w:id="109" w:name="_Toc430545300"/>
      <w:bookmarkStart w:id="110" w:name="_Toc430615373"/>
      <w:bookmarkStart w:id="111" w:name="_Toc430633294"/>
      <w:bookmarkStart w:id="112" w:name="_Toc430646242"/>
      <w:bookmarkStart w:id="113" w:name="_Toc430545301"/>
      <w:bookmarkStart w:id="114" w:name="_Toc430615374"/>
      <w:bookmarkStart w:id="115" w:name="_Toc430633295"/>
      <w:bookmarkStart w:id="116" w:name="_Toc430646243"/>
      <w:bookmarkStart w:id="117" w:name="_Toc430545302"/>
      <w:bookmarkStart w:id="118" w:name="_Toc430615375"/>
      <w:bookmarkStart w:id="119" w:name="_Toc430633296"/>
      <w:bookmarkStart w:id="120" w:name="_Toc430646244"/>
      <w:bookmarkStart w:id="121" w:name="_Toc430545303"/>
      <w:bookmarkStart w:id="122" w:name="_Toc430615376"/>
      <w:bookmarkStart w:id="123" w:name="_Toc430633297"/>
      <w:bookmarkStart w:id="124" w:name="_Toc430646245"/>
      <w:bookmarkStart w:id="125" w:name="_Toc430545304"/>
      <w:bookmarkStart w:id="126" w:name="_Toc430615377"/>
      <w:bookmarkStart w:id="127" w:name="_Toc430633298"/>
      <w:bookmarkStart w:id="128" w:name="_Toc430646246"/>
      <w:bookmarkStart w:id="129" w:name="_Toc430545305"/>
      <w:bookmarkStart w:id="130" w:name="_Toc430615378"/>
      <w:bookmarkStart w:id="131" w:name="_Toc430633299"/>
      <w:bookmarkStart w:id="132" w:name="_Toc430646247"/>
      <w:bookmarkStart w:id="133" w:name="_Toc430545306"/>
      <w:bookmarkStart w:id="134" w:name="_Toc430615379"/>
      <w:bookmarkStart w:id="135" w:name="_Toc430633300"/>
      <w:bookmarkStart w:id="136" w:name="_Toc430646248"/>
      <w:bookmarkStart w:id="137" w:name="_Toc20008937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37160">
        <w:lastRenderedPageBreak/>
        <w:t xml:space="preserve">Przedmiot </w:t>
      </w:r>
      <w:r w:rsidR="00CC4246" w:rsidRPr="00E37160">
        <w:rPr>
          <w:lang w:val="pl-PL"/>
        </w:rPr>
        <w:t>naboru</w:t>
      </w:r>
      <w:bookmarkEnd w:id="137"/>
    </w:p>
    <w:p w14:paraId="6CE84924" w14:textId="77777777" w:rsidR="00B249C2" w:rsidRPr="00E37160" w:rsidRDefault="007E6385" w:rsidP="003A4438">
      <w:pPr>
        <w:pStyle w:val="Styl4"/>
      </w:pPr>
      <w:bookmarkStart w:id="138" w:name="_Toc200089378"/>
      <w:r w:rsidRPr="00E37160">
        <w:t>Rodzaje projektów i grupy docelowe</w:t>
      </w:r>
      <w:bookmarkEnd w:id="138"/>
    </w:p>
    <w:p w14:paraId="264AD8F9" w14:textId="0B792DEF"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39" w:name="_Hlk117501735"/>
      <w:r w:rsidR="004B5602" w:rsidRPr="00E37160">
        <w:rPr>
          <w:rFonts w:ascii="Arial" w:hAnsi="Arial" w:cs="Arial"/>
          <w:sz w:val="22"/>
          <w:szCs w:val="22"/>
          <w:lang w:val="pl-PL"/>
        </w:rPr>
        <w:t>FEPZ</w:t>
      </w:r>
      <w:bookmarkEnd w:id="139"/>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9C040B">
        <w:rPr>
          <w:rFonts w:ascii="Arial" w:hAnsi="Arial"/>
          <w:sz w:val="22"/>
        </w:rPr>
        <w:t>6.17, typ 3.</w:t>
      </w:r>
    </w:p>
    <w:p w14:paraId="1205565A" w14:textId="61E93369" w:rsidR="008A7276" w:rsidRDefault="007E6385" w:rsidP="008A7276">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60F3AE0F" w14:textId="77777777" w:rsidR="008A7276" w:rsidRDefault="008A7276" w:rsidP="008A7276">
      <w:pPr>
        <w:pStyle w:val="Akapitzlist"/>
        <w:spacing w:before="120" w:after="120" w:line="271" w:lineRule="auto"/>
        <w:ind w:left="0"/>
        <w:contextualSpacing w:val="0"/>
        <w:rPr>
          <w:rFonts w:ascii="Arial" w:hAnsi="Arial" w:cs="Arial"/>
          <w:sz w:val="22"/>
          <w:szCs w:val="22"/>
          <w:lang w:val="pl-PL"/>
        </w:rPr>
      </w:pPr>
      <w:r w:rsidRPr="008A7276">
        <w:rPr>
          <w:rFonts w:ascii="Arial" w:hAnsi="Arial" w:cs="Arial"/>
          <w:sz w:val="22"/>
          <w:szCs w:val="22"/>
          <w:lang w:val="pl-PL"/>
        </w:rPr>
        <w:t xml:space="preserve">3. Wsparcie procesu adaptacji społeczności </w:t>
      </w:r>
      <w:proofErr w:type="spellStart"/>
      <w:r w:rsidRPr="008A7276">
        <w:rPr>
          <w:rFonts w:ascii="Arial" w:hAnsi="Arial" w:cs="Arial"/>
          <w:sz w:val="22"/>
          <w:szCs w:val="22"/>
          <w:lang w:val="pl-PL"/>
        </w:rPr>
        <w:t>migranckiej</w:t>
      </w:r>
      <w:proofErr w:type="spellEnd"/>
      <w:r w:rsidRPr="008A7276">
        <w:rPr>
          <w:rFonts w:ascii="Arial" w:hAnsi="Arial" w:cs="Arial"/>
          <w:sz w:val="22"/>
          <w:szCs w:val="22"/>
          <w:lang w:val="pl-PL"/>
        </w:rPr>
        <w:t xml:space="preserve">/obywateli państw trzecich poprzez m.in.: </w:t>
      </w:r>
    </w:p>
    <w:p w14:paraId="2FED264D" w14:textId="77777777" w:rsidR="008A7276" w:rsidRDefault="008A7276" w:rsidP="008A7276">
      <w:pPr>
        <w:pStyle w:val="Akapitzlist"/>
        <w:spacing w:before="120" w:after="120" w:line="271" w:lineRule="auto"/>
        <w:ind w:left="0"/>
        <w:contextualSpacing w:val="0"/>
        <w:rPr>
          <w:rFonts w:ascii="Arial" w:hAnsi="Arial" w:cs="Arial"/>
          <w:sz w:val="22"/>
          <w:szCs w:val="22"/>
          <w:lang w:val="pl-PL"/>
        </w:rPr>
      </w:pPr>
      <w:r w:rsidRPr="008A7276">
        <w:rPr>
          <w:rFonts w:ascii="Arial" w:hAnsi="Arial" w:cs="Arial"/>
          <w:sz w:val="22"/>
          <w:szCs w:val="22"/>
          <w:lang w:val="pl-PL"/>
        </w:rPr>
        <w:t xml:space="preserve">- tworzenie kompleksowych, wieloaspektowych, wielosektorowych programów/projektów wspierających integrację obywateli państw trzecich, w tym uchodźców oraz społeczeństwo przyjmujące na poziomie sołectwa, gminy/miasta, powiatu, </w:t>
      </w:r>
    </w:p>
    <w:p w14:paraId="45C24AD6" w14:textId="77777777" w:rsidR="008A7276" w:rsidRDefault="008A7276" w:rsidP="008A7276">
      <w:pPr>
        <w:pStyle w:val="Akapitzlist"/>
        <w:spacing w:before="120" w:after="120" w:line="271" w:lineRule="auto"/>
        <w:ind w:left="0"/>
        <w:contextualSpacing w:val="0"/>
        <w:rPr>
          <w:rFonts w:ascii="Arial" w:hAnsi="Arial" w:cs="Arial"/>
          <w:sz w:val="22"/>
          <w:szCs w:val="22"/>
          <w:lang w:val="pl-PL"/>
        </w:rPr>
      </w:pPr>
      <w:r w:rsidRPr="008A7276">
        <w:rPr>
          <w:rFonts w:ascii="Arial" w:hAnsi="Arial" w:cs="Arial"/>
          <w:sz w:val="22"/>
          <w:szCs w:val="22"/>
          <w:lang w:val="pl-PL"/>
        </w:rPr>
        <w:t xml:space="preserve">- działania z zakresu tworzenia miejsc spotkań społeczności, otwierania instytucji publicznych (np. instytucji kultury) na programy wspierające integrację kulturową, przybliżające polską kulturę, ale także pozwalające na integrowanie się społeczności lokalnej z jej nowymi członkami – obywatelami państw trzecich, </w:t>
      </w:r>
    </w:p>
    <w:p w14:paraId="20729BB4" w14:textId="379C289A" w:rsidR="004E75AD" w:rsidRPr="008A7276" w:rsidRDefault="008A7276" w:rsidP="008A7276">
      <w:pPr>
        <w:pStyle w:val="Akapitzlist"/>
        <w:spacing w:before="120" w:after="120" w:line="271" w:lineRule="auto"/>
        <w:ind w:left="0"/>
        <w:contextualSpacing w:val="0"/>
        <w:rPr>
          <w:rFonts w:ascii="Arial" w:hAnsi="Arial" w:cs="Arial"/>
          <w:sz w:val="22"/>
          <w:szCs w:val="22"/>
        </w:rPr>
      </w:pPr>
      <w:r w:rsidRPr="008A7276">
        <w:rPr>
          <w:rFonts w:ascii="Arial" w:hAnsi="Arial" w:cs="Arial"/>
          <w:sz w:val="22"/>
          <w:szCs w:val="22"/>
          <w:lang w:val="pl-PL"/>
        </w:rPr>
        <w:t xml:space="preserve">- wspieranie obywateli państw trzecich w podejmowaniu aktywności obywatelskiej (m in. działania ukierunkowane na wyłanianie i wzmacnianie liderów społeczności </w:t>
      </w:r>
      <w:proofErr w:type="spellStart"/>
      <w:r w:rsidRPr="008A7276">
        <w:rPr>
          <w:rFonts w:ascii="Arial" w:hAnsi="Arial" w:cs="Arial"/>
          <w:sz w:val="22"/>
          <w:szCs w:val="22"/>
          <w:lang w:val="pl-PL"/>
        </w:rPr>
        <w:t>migranckich</w:t>
      </w:r>
      <w:proofErr w:type="spellEnd"/>
      <w:r w:rsidRPr="008A7276">
        <w:rPr>
          <w:rFonts w:ascii="Arial" w:hAnsi="Arial" w:cs="Arial"/>
          <w:sz w:val="22"/>
          <w:szCs w:val="22"/>
          <w:lang w:val="pl-PL"/>
        </w:rPr>
        <w:t>)</w:t>
      </w:r>
      <w:r>
        <w:rPr>
          <w:rFonts w:ascii="Arial" w:hAnsi="Arial" w:cs="Arial"/>
          <w:sz w:val="22"/>
          <w:szCs w:val="22"/>
          <w:lang w:val="pl-PL"/>
        </w:rPr>
        <w:t>.</w:t>
      </w:r>
    </w:p>
    <w:p w14:paraId="499A7AFA" w14:textId="77777777" w:rsidR="008A7276" w:rsidRPr="008A7276" w:rsidRDefault="007E6385" w:rsidP="008A7276">
      <w:pPr>
        <w:pStyle w:val="Akapitzlist"/>
        <w:numPr>
          <w:ilvl w:val="2"/>
          <w:numId w:val="16"/>
        </w:numPr>
        <w:spacing w:before="120" w:after="120" w:line="271" w:lineRule="auto"/>
        <w:ind w:left="0" w:firstLine="0"/>
        <w:rPr>
          <w:rFonts w:ascii="Arial" w:hAnsi="Arial" w:cs="Arial"/>
          <w:sz w:val="22"/>
          <w:szCs w:val="22"/>
          <w:lang w:val="pl-PL"/>
        </w:rPr>
      </w:pPr>
      <w:r w:rsidRPr="00E37160">
        <w:rPr>
          <w:rFonts w:ascii="Arial" w:hAnsi="Arial" w:cs="Arial"/>
          <w:sz w:val="22"/>
          <w:szCs w:val="22"/>
        </w:rPr>
        <w:t xml:space="preserve">Projekty muszą być skierowane bezpośrednio do następującej grupy odbiorców: </w:t>
      </w:r>
    </w:p>
    <w:p w14:paraId="1CF1C287" w14:textId="77777777" w:rsidR="008A7276" w:rsidRPr="008A7276" w:rsidRDefault="008A7276" w:rsidP="008A7276">
      <w:pPr>
        <w:spacing w:line="360" w:lineRule="auto"/>
        <w:rPr>
          <w:rFonts w:ascii="Arial" w:eastAsia="MyriadPro-Regular" w:hAnsi="Arial" w:cs="Arial"/>
          <w:sz w:val="22"/>
          <w:szCs w:val="22"/>
        </w:rPr>
      </w:pPr>
      <w:r w:rsidRPr="008A7276">
        <w:rPr>
          <w:rFonts w:ascii="Arial" w:eastAsia="MyriadPro-Regular" w:hAnsi="Arial" w:cs="Arial"/>
          <w:sz w:val="22"/>
          <w:szCs w:val="22"/>
        </w:rPr>
        <w:t>- obywatele państw trzecich,</w:t>
      </w:r>
    </w:p>
    <w:p w14:paraId="05AB6742" w14:textId="77777777" w:rsidR="008A7276" w:rsidRPr="008A7276" w:rsidRDefault="008A7276" w:rsidP="008A7276">
      <w:pPr>
        <w:spacing w:line="360" w:lineRule="auto"/>
        <w:rPr>
          <w:rFonts w:ascii="Arial" w:hAnsi="Arial" w:cs="Arial"/>
          <w:sz w:val="22"/>
          <w:szCs w:val="22"/>
          <w:lang w:eastAsia="x-none"/>
        </w:rPr>
      </w:pPr>
      <w:r w:rsidRPr="008A7276">
        <w:rPr>
          <w:rFonts w:ascii="Arial" w:hAnsi="Arial" w:cs="Arial"/>
          <w:sz w:val="22"/>
          <w:szCs w:val="22"/>
          <w:lang w:eastAsia="x-none"/>
        </w:rPr>
        <w:t>- osoby ubiegające się i objęte ochroną międzynarodową,</w:t>
      </w:r>
    </w:p>
    <w:p w14:paraId="63738B06" w14:textId="77777777" w:rsidR="008A7276" w:rsidRPr="008A7276" w:rsidRDefault="008A7276" w:rsidP="008A7276">
      <w:pPr>
        <w:spacing w:line="360" w:lineRule="auto"/>
        <w:rPr>
          <w:rFonts w:ascii="Arial" w:hAnsi="Arial" w:cs="Arial"/>
          <w:sz w:val="22"/>
          <w:szCs w:val="22"/>
          <w:lang w:eastAsia="x-none"/>
        </w:rPr>
      </w:pPr>
      <w:r w:rsidRPr="008A7276">
        <w:rPr>
          <w:rFonts w:ascii="Arial" w:hAnsi="Arial" w:cs="Arial"/>
          <w:sz w:val="22"/>
          <w:szCs w:val="22"/>
          <w:lang w:eastAsia="x-none"/>
        </w:rPr>
        <w:t>- osoby bezpaństwowe,</w:t>
      </w:r>
    </w:p>
    <w:p w14:paraId="26F46CA5" w14:textId="740C52AC" w:rsidR="008A7276" w:rsidRPr="008A7276" w:rsidRDefault="008A7276" w:rsidP="008A7276">
      <w:pPr>
        <w:spacing w:line="360" w:lineRule="auto"/>
        <w:rPr>
          <w:rFonts w:ascii="Arial" w:eastAsia="MyriadPro-Regular" w:hAnsi="Arial" w:cs="Arial"/>
          <w:sz w:val="22"/>
          <w:szCs w:val="22"/>
        </w:rPr>
      </w:pPr>
      <w:r w:rsidRPr="008A7276">
        <w:rPr>
          <w:rFonts w:ascii="Arial" w:hAnsi="Arial" w:cs="Arial"/>
          <w:sz w:val="22"/>
          <w:szCs w:val="22"/>
          <w:lang w:eastAsia="x-none"/>
        </w:rPr>
        <w:t xml:space="preserve">- społeczeństwo przyjmujące. </w:t>
      </w:r>
    </w:p>
    <w:p w14:paraId="4F28624C" w14:textId="48169F92" w:rsidR="008A7276" w:rsidRPr="008A7276" w:rsidRDefault="008A7276" w:rsidP="008A7276">
      <w:pPr>
        <w:pStyle w:val="Akapitzlist"/>
        <w:spacing w:before="120" w:after="120" w:line="271" w:lineRule="auto"/>
        <w:ind w:left="0"/>
        <w:rPr>
          <w:rFonts w:ascii="Arial" w:hAnsi="Arial" w:cs="Arial"/>
          <w:sz w:val="22"/>
          <w:szCs w:val="22"/>
          <w:lang w:val="pl-PL"/>
        </w:rPr>
      </w:pPr>
      <w:r w:rsidRPr="008A7276">
        <w:rPr>
          <w:rFonts w:ascii="Arial" w:hAnsi="Arial" w:cs="Arial"/>
          <w:sz w:val="22"/>
          <w:szCs w:val="22"/>
          <w:lang w:val="pl-PL"/>
        </w:rPr>
        <w:t>Projekt jest skierowany do osób zamieszkujących województwo zachodniopomorskie (w przypadku osób fizycznych - pracujących, uczących się lub zamieszkujących obszar województwa zachodniopomorskiego w rozumieniu przepisów Kodeksu Cywilnego).</w:t>
      </w:r>
    </w:p>
    <w:p w14:paraId="399E353E" w14:textId="268C455D"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p>
    <w:p w14:paraId="056D5A47" w14:textId="77777777" w:rsidR="00B249C2" w:rsidRPr="00E37160" w:rsidRDefault="007E6385" w:rsidP="003A4438">
      <w:pPr>
        <w:pStyle w:val="Styl4"/>
      </w:pPr>
      <w:bookmarkStart w:id="140" w:name="_Toc440617819"/>
      <w:bookmarkStart w:id="141" w:name="_Toc425140323"/>
      <w:bookmarkStart w:id="142" w:name="_Toc200089379"/>
      <w:bookmarkEnd w:id="140"/>
      <w:r w:rsidRPr="00E37160">
        <w:t>Podmioty uprawnione do ubiegania się o dofinansowanie projektu</w:t>
      </w:r>
      <w:bookmarkEnd w:id="141"/>
      <w:bookmarkEnd w:id="142"/>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6E4DB6E2"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083526">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79262F8F" w:rsidR="004E75AD" w:rsidRPr="00E37160" w:rsidRDefault="002B664C" w:rsidP="003A3602">
      <w:pPr>
        <w:pStyle w:val="Akapitzlist"/>
        <w:numPr>
          <w:ilvl w:val="0"/>
          <w:numId w:val="12"/>
        </w:numPr>
        <w:spacing w:before="120" w:after="120" w:line="271" w:lineRule="auto"/>
        <w:ind w:left="357" w:hanging="357"/>
        <w:contextualSpacing w:val="0"/>
        <w:rPr>
          <w:rFonts w:ascii="Arial" w:hAnsi="Arial" w:cs="Arial"/>
          <w:sz w:val="22"/>
          <w:szCs w:val="22"/>
        </w:rPr>
      </w:pPr>
      <w:r>
        <w:rPr>
          <w:rFonts w:ascii="Arial" w:hAnsi="Arial"/>
          <w:sz w:val="22"/>
        </w:rPr>
        <w:t>Jednostki samorządu terytorialnego i ich jednostki organizacyjne, związki, porozumienia i stowarzyszenia JST, podmioty ekonomii społecznej, które statutowo zajmują się cudzoziemcami</w:t>
      </w:r>
      <w:r w:rsidR="007E6385" w:rsidRPr="00E37160">
        <w:rPr>
          <w:rFonts w:ascii="Arial" w:hAnsi="Arial" w:cs="Arial"/>
          <w:sz w:val="22"/>
          <w:szCs w:val="22"/>
        </w:rPr>
        <w:t>.</w:t>
      </w: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4F1D4D49" w14:textId="2CE1AC89" w:rsidR="008A7276" w:rsidRDefault="000109C7" w:rsidP="00A760F6">
      <w:pPr>
        <w:pStyle w:val="Akapitzlist"/>
        <w:numPr>
          <w:ilvl w:val="0"/>
          <w:numId w:val="102"/>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8A7276" w:rsidRPr="008A7276">
        <w:rPr>
          <w:rFonts w:ascii="Arial" w:hAnsi="Arial" w:cs="Arial"/>
          <w:sz w:val="22"/>
          <w:szCs w:val="22"/>
          <w:lang w:val="pl-PL"/>
        </w:rPr>
        <w:t xml:space="preserve">Administracja publiczna, </w:t>
      </w:r>
    </w:p>
    <w:p w14:paraId="5090F765" w14:textId="11CBB64C" w:rsidR="008A7276" w:rsidRPr="008A7276" w:rsidRDefault="008A7276" w:rsidP="00A760F6">
      <w:pPr>
        <w:pStyle w:val="Akapitzlist"/>
        <w:numPr>
          <w:ilvl w:val="0"/>
          <w:numId w:val="102"/>
        </w:numPr>
        <w:spacing w:before="120" w:after="120" w:line="271" w:lineRule="auto"/>
        <w:contextualSpacing w:val="0"/>
        <w:rPr>
          <w:rFonts w:ascii="Arial" w:hAnsi="Arial" w:cs="Arial"/>
          <w:sz w:val="22"/>
          <w:szCs w:val="22"/>
          <w:lang w:val="pl-PL"/>
        </w:rPr>
      </w:pPr>
      <w:r w:rsidRPr="008A7276">
        <w:rPr>
          <w:rFonts w:ascii="Arial" w:hAnsi="Arial" w:cs="Arial"/>
          <w:sz w:val="22"/>
          <w:szCs w:val="22"/>
        </w:rPr>
        <w:lastRenderedPageBreak/>
        <w:t xml:space="preserve">Instytucje nauki i edukacji, </w:t>
      </w:r>
    </w:p>
    <w:p w14:paraId="123FCB5D" w14:textId="77777777" w:rsidR="008A7276" w:rsidRDefault="008A7276" w:rsidP="00A760F6">
      <w:pPr>
        <w:pStyle w:val="Akapitzlist"/>
        <w:numPr>
          <w:ilvl w:val="0"/>
          <w:numId w:val="102"/>
        </w:numPr>
        <w:spacing w:line="360" w:lineRule="auto"/>
        <w:contextualSpacing w:val="0"/>
        <w:rPr>
          <w:rFonts w:ascii="Arial" w:hAnsi="Arial" w:cs="Arial"/>
          <w:sz w:val="22"/>
          <w:szCs w:val="22"/>
        </w:rPr>
      </w:pPr>
      <w:r w:rsidRPr="008A7276">
        <w:rPr>
          <w:rFonts w:ascii="Arial" w:hAnsi="Arial" w:cs="Arial"/>
          <w:sz w:val="22"/>
          <w:szCs w:val="22"/>
        </w:rPr>
        <w:t xml:space="preserve">Organizacje społeczne i związki wyznaniowe, </w:t>
      </w:r>
    </w:p>
    <w:p w14:paraId="681B5926" w14:textId="67932002" w:rsidR="008A7276" w:rsidRPr="008A7276" w:rsidRDefault="008A7276" w:rsidP="00A760F6">
      <w:pPr>
        <w:pStyle w:val="Akapitzlist"/>
        <w:numPr>
          <w:ilvl w:val="0"/>
          <w:numId w:val="102"/>
        </w:numPr>
        <w:spacing w:line="360" w:lineRule="auto"/>
        <w:contextualSpacing w:val="0"/>
        <w:rPr>
          <w:rFonts w:ascii="Arial" w:hAnsi="Arial" w:cs="Arial"/>
          <w:sz w:val="22"/>
          <w:szCs w:val="22"/>
        </w:rPr>
      </w:pPr>
      <w:r w:rsidRPr="008A7276">
        <w:rPr>
          <w:rFonts w:ascii="Arial" w:hAnsi="Arial" w:cs="Arial"/>
          <w:sz w:val="22"/>
          <w:szCs w:val="22"/>
        </w:rPr>
        <w:t xml:space="preserve">Służby publiczne. </w:t>
      </w:r>
    </w:p>
    <w:p w14:paraId="612A69F3" w14:textId="299E0CB7" w:rsidR="000109C7" w:rsidRPr="00E37160" w:rsidRDefault="000109C7" w:rsidP="000A7D78">
      <w:pPr>
        <w:spacing w:before="120" w:after="120" w:line="271" w:lineRule="auto"/>
        <w:rPr>
          <w:rFonts w:ascii="Arial" w:hAnsi="Arial" w:cs="Arial"/>
          <w:sz w:val="22"/>
          <w:szCs w:val="22"/>
        </w:rPr>
      </w:pPr>
      <w:r w:rsidRPr="000A7D78">
        <w:rPr>
          <w:rFonts w:ascii="Arial" w:hAnsi="Arial" w:cs="Arial"/>
          <w:sz w:val="22"/>
          <w:szCs w:val="22"/>
        </w:rPr>
        <w:br/>
      </w:r>
      <w:r w:rsidR="000A7D78" w:rsidRPr="000A7D78">
        <w:rPr>
          <w:rFonts w:ascii="Arial" w:hAnsi="Arial" w:cs="Arial"/>
          <w:b/>
          <w:bCs/>
          <w:sz w:val="22"/>
          <w:szCs w:val="22"/>
        </w:rPr>
        <w:t>Wnioskodawca musi od minimum 1 roku przed dniem złożenia wniosku o dofinansowanie posiadać siedzibę lub oddział lub główne miejsce wykonywania działalności lub dodatkowe miejsce wykonywania działalności na terenie województwa zachodniopomorskiego.</w:t>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4E20BDFE" w:rsidR="000A64CB" w:rsidRPr="00AC30ED" w:rsidRDefault="000A64CB" w:rsidP="003A3602">
      <w:pPr>
        <w:pStyle w:val="Akapitzlist"/>
        <w:numPr>
          <w:ilvl w:val="2"/>
          <w:numId w:val="17"/>
        </w:numPr>
        <w:spacing w:before="120" w:after="120" w:line="271" w:lineRule="auto"/>
        <w:ind w:left="0" w:firstLine="0"/>
        <w:contextualSpacing w:val="0"/>
        <w:rPr>
          <w:rFonts w:ascii="Arial" w:hAnsi="Arial" w:cs="Arial"/>
          <w:b/>
          <w:sz w:val="22"/>
          <w:szCs w:val="22"/>
          <w:lang w:val="pl-PL"/>
        </w:rPr>
      </w:pPr>
      <w:r w:rsidRPr="00E37160">
        <w:rPr>
          <w:rFonts w:ascii="Arial" w:hAnsi="Arial" w:cs="Arial"/>
          <w:sz w:val="22"/>
          <w:szCs w:val="22"/>
          <w:lang w:val="pl-PL"/>
        </w:rPr>
        <w:t>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w:t>
      </w:r>
      <w:r w:rsidRPr="00AC30ED">
        <w:rPr>
          <w:rFonts w:ascii="Arial" w:hAnsi="Arial" w:cs="Arial"/>
          <w:b/>
          <w:sz w:val="22"/>
          <w:szCs w:val="22"/>
          <w:lang w:val="pl-PL"/>
        </w:rPr>
        <w:t xml:space="preserve">. Jednostki organizacyjne JST nieposiadające osobowości prawnej, podając nazwę </w:t>
      </w:r>
      <w:r w:rsidR="00B81A74" w:rsidRPr="00AC30ED">
        <w:rPr>
          <w:rFonts w:ascii="Arial" w:hAnsi="Arial" w:cs="Arial"/>
          <w:b/>
          <w:sz w:val="22"/>
          <w:szCs w:val="22"/>
          <w:lang w:val="pl-PL"/>
        </w:rPr>
        <w:t xml:space="preserve">Wnioskodawcy </w:t>
      </w:r>
      <w:r w:rsidRPr="00AC30ED">
        <w:rPr>
          <w:rFonts w:ascii="Arial" w:hAnsi="Arial" w:cs="Arial"/>
          <w:b/>
          <w:sz w:val="22"/>
          <w:szCs w:val="22"/>
          <w:lang w:val="pl-PL"/>
        </w:rPr>
        <w:t>we wniosku o dofinansowanie projektu, powinny wpisać nazwę jednostki samorządu terytorialnego (np.: gmina, powiat) przez</w:t>
      </w:r>
      <w:r w:rsidR="00862F38" w:rsidRPr="00AC30ED">
        <w:rPr>
          <w:rFonts w:ascii="Arial" w:hAnsi="Arial" w:cs="Arial"/>
          <w:b/>
          <w:sz w:val="22"/>
          <w:szCs w:val="22"/>
          <w:lang w:val="pl-PL"/>
        </w:rPr>
        <w:t xml:space="preserve"> </w:t>
      </w:r>
      <w:r w:rsidR="00862F38" w:rsidRPr="00AC30ED">
        <w:rPr>
          <w:rFonts w:ascii="Arial" w:hAnsi="Arial" w:cs="Arial"/>
          <w:b/>
          <w:sz w:val="22"/>
          <w:szCs w:val="22"/>
        </w:rPr>
        <w:t>(zastosowanie znaku „/”)</w:t>
      </w:r>
      <w:r w:rsidR="00862F38" w:rsidRPr="00AC30ED">
        <w:rPr>
          <w:rFonts w:ascii="Arial" w:hAnsi="Arial" w:cs="Arial"/>
          <w:b/>
          <w:sz w:val="22"/>
          <w:szCs w:val="22"/>
          <w:lang w:val="pl-PL"/>
        </w:rPr>
        <w:t xml:space="preserve"> </w:t>
      </w:r>
      <w:r w:rsidRPr="00AC30ED">
        <w:rPr>
          <w:rFonts w:ascii="Arial" w:hAnsi="Arial" w:cs="Arial"/>
          <w:b/>
          <w:sz w:val="22"/>
          <w:szCs w:val="22"/>
          <w:lang w:val="pl-PL"/>
        </w:rPr>
        <w:t xml:space="preserve"> nazwę jednostki budżetowej, faktycznie realizującej projekt</w:t>
      </w:r>
      <w:r w:rsidR="00E1194A" w:rsidRPr="00AC30ED">
        <w:rPr>
          <w:rFonts w:ascii="Arial" w:hAnsi="Arial" w:cs="Arial"/>
          <w:b/>
          <w:sz w:val="22"/>
          <w:szCs w:val="22"/>
          <w:lang w:val="pl-PL"/>
        </w:rPr>
        <w:t xml:space="preserve"> np. </w:t>
      </w:r>
      <w:r w:rsidR="00607A01">
        <w:rPr>
          <w:rFonts w:ascii="Arial" w:hAnsi="Arial" w:cs="Arial"/>
          <w:b/>
          <w:sz w:val="22"/>
          <w:szCs w:val="22"/>
          <w:lang w:val="pl-PL"/>
        </w:rPr>
        <w:t>Powiat X/ PCPR X</w:t>
      </w:r>
      <w:r w:rsidR="009342D7" w:rsidRPr="00AC30ED">
        <w:rPr>
          <w:rFonts w:ascii="Arial" w:hAnsi="Arial" w:cs="Arial"/>
          <w:b/>
          <w:sz w:val="22"/>
          <w:szCs w:val="22"/>
          <w:lang w:val="pl-PL"/>
        </w:rPr>
        <w:t>…</w:t>
      </w:r>
      <w:r w:rsidRPr="00AC30ED">
        <w:rPr>
          <w:rFonts w:ascii="Arial" w:hAnsi="Arial" w:cs="Arial"/>
          <w:b/>
          <w:sz w:val="22"/>
          <w:szCs w:val="22"/>
          <w:lang w:val="pl-PL"/>
        </w:rPr>
        <w:t>. W pozostałych częściach wniosku należy posługiwać się danymi jednostki budżetowej.</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77777777" w:rsidR="00985C22" w:rsidRPr="00E37160" w:rsidRDefault="007A2E26" w:rsidP="00A760F6">
      <w:pPr>
        <w:pStyle w:val="Akapitzlist"/>
        <w:numPr>
          <w:ilvl w:val="0"/>
          <w:numId w:val="100"/>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3" w:name="_Toc13484971"/>
      <w:bookmarkStart w:id="144" w:name="_Toc13562589"/>
      <w:bookmarkStart w:id="145" w:name="_Toc447021723"/>
      <w:bookmarkStart w:id="146" w:name="_Toc440617821"/>
      <w:bookmarkStart w:id="147" w:name="_Toc425140324"/>
      <w:bookmarkStart w:id="148" w:name="_Toc200089380"/>
      <w:bookmarkEnd w:id="143"/>
      <w:bookmarkEnd w:id="144"/>
      <w:bookmarkEnd w:id="145"/>
      <w:bookmarkEnd w:id="146"/>
      <w:r w:rsidR="007E6385" w:rsidRPr="00E37160">
        <w:t>Kwota środków przeznaczona na dofinansowanie projektów</w:t>
      </w:r>
      <w:bookmarkEnd w:id="147"/>
      <w:bookmarkEnd w:id="148"/>
    </w:p>
    <w:p w14:paraId="638CD69A" w14:textId="4E99F651"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CE7987" w:rsidRPr="00CE7987">
        <w:rPr>
          <w:rFonts w:ascii="Verdana" w:hAnsi="Verdana"/>
          <w:b/>
          <w:bCs/>
          <w:color w:val="4476A7"/>
          <w:sz w:val="20"/>
          <w:shd w:val="clear" w:color="auto" w:fill="FFFFFF"/>
          <w:lang w:val="pl-PL" w:eastAsia="pl-PL"/>
        </w:rPr>
        <w:t xml:space="preserve"> </w:t>
      </w:r>
      <w:r w:rsidR="00BF519A" w:rsidRPr="00BF519A">
        <w:rPr>
          <w:rFonts w:cs="Arial"/>
          <w:b/>
          <w:bCs/>
          <w:color w:val="000000"/>
          <w:szCs w:val="22"/>
          <w:lang w:val="pl-PL"/>
        </w:rPr>
        <w:t>2</w:t>
      </w:r>
      <w:r w:rsidR="00BF519A">
        <w:rPr>
          <w:rFonts w:cs="Arial"/>
          <w:b/>
          <w:bCs/>
          <w:color w:val="000000"/>
          <w:szCs w:val="22"/>
          <w:lang w:val="pl-PL"/>
        </w:rPr>
        <w:t> </w:t>
      </w:r>
      <w:r w:rsidR="00BF519A" w:rsidRPr="00BF519A">
        <w:rPr>
          <w:rFonts w:cs="Arial"/>
          <w:b/>
          <w:bCs/>
          <w:color w:val="000000"/>
          <w:szCs w:val="22"/>
          <w:lang w:val="pl-PL"/>
        </w:rPr>
        <w:t>155</w:t>
      </w:r>
      <w:r w:rsidR="00BF519A">
        <w:rPr>
          <w:rFonts w:cs="Arial"/>
          <w:b/>
          <w:bCs/>
          <w:color w:val="000000"/>
          <w:szCs w:val="22"/>
          <w:lang w:val="pl-PL"/>
        </w:rPr>
        <w:t> </w:t>
      </w:r>
      <w:r w:rsidR="00BF519A" w:rsidRPr="00BF519A">
        <w:rPr>
          <w:rFonts w:cs="Arial"/>
          <w:b/>
          <w:bCs/>
          <w:color w:val="000000"/>
          <w:szCs w:val="22"/>
          <w:lang w:val="pl-PL"/>
        </w:rPr>
        <w:t>976</w:t>
      </w:r>
      <w:r w:rsidR="00BF519A">
        <w:rPr>
          <w:rFonts w:cs="Arial"/>
          <w:b/>
          <w:bCs/>
          <w:color w:val="000000"/>
          <w:szCs w:val="22"/>
          <w:lang w:val="pl-PL"/>
        </w:rPr>
        <w:t>,</w:t>
      </w:r>
      <w:r w:rsidR="00BF519A" w:rsidRPr="00BF519A">
        <w:rPr>
          <w:rFonts w:cs="Arial"/>
          <w:b/>
          <w:bCs/>
          <w:color w:val="000000"/>
          <w:szCs w:val="22"/>
          <w:lang w:val="pl-PL"/>
        </w:rPr>
        <w:t>38</w:t>
      </w:r>
      <w:r w:rsidR="000761D0">
        <w:rPr>
          <w:rFonts w:cs="Arial"/>
          <w:bCs/>
          <w:szCs w:val="22"/>
          <w:lang w:val="pl-PL"/>
        </w:rPr>
        <w:t>EUR (</w:t>
      </w:r>
      <w:r w:rsidR="004D7A9D">
        <w:rPr>
          <w:rFonts w:cs="Arial"/>
          <w:bCs/>
          <w:szCs w:val="22"/>
          <w:lang w:val="pl-PL"/>
        </w:rPr>
        <w:t>9 204 941,1</w:t>
      </w:r>
      <w:r w:rsidR="00D513BA">
        <w:rPr>
          <w:rFonts w:cs="Arial"/>
          <w:bCs/>
          <w:szCs w:val="22"/>
          <w:lang w:val="pl-PL"/>
        </w:rPr>
        <w:t>7</w:t>
      </w:r>
      <w:r w:rsidR="004D7A9D">
        <w:rPr>
          <w:rFonts w:cs="Arial"/>
          <w:bCs/>
          <w:szCs w:val="22"/>
          <w:lang w:val="pl-PL"/>
        </w:rPr>
        <w:t xml:space="preserve">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p>
    <w:p w14:paraId="2D11B12E" w14:textId="0D65EC94"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31CA1B07"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BF519A" w:rsidRPr="00BF519A">
        <w:rPr>
          <w:rFonts w:ascii="Arial" w:hAnsi="Arial"/>
          <w:b/>
          <w:bCs/>
          <w:color w:val="000000"/>
          <w:sz w:val="22"/>
          <w:lang w:val="pl-PL"/>
        </w:rPr>
        <w:t>1</w:t>
      </w:r>
      <w:r w:rsidR="00BF519A">
        <w:rPr>
          <w:rFonts w:ascii="Arial" w:hAnsi="Arial"/>
          <w:b/>
          <w:bCs/>
          <w:color w:val="000000"/>
          <w:sz w:val="22"/>
          <w:lang w:val="pl-PL"/>
        </w:rPr>
        <w:t> </w:t>
      </w:r>
      <w:r w:rsidR="00BF519A" w:rsidRPr="00BF519A">
        <w:rPr>
          <w:rFonts w:ascii="Arial" w:hAnsi="Arial"/>
          <w:b/>
          <w:bCs/>
          <w:color w:val="000000"/>
          <w:sz w:val="22"/>
          <w:lang w:val="pl-PL"/>
        </w:rPr>
        <w:t>929</w:t>
      </w:r>
      <w:r w:rsidR="00BF519A">
        <w:rPr>
          <w:rFonts w:ascii="Arial" w:hAnsi="Arial"/>
          <w:b/>
          <w:bCs/>
          <w:color w:val="000000"/>
          <w:sz w:val="22"/>
          <w:lang w:val="pl-PL"/>
        </w:rPr>
        <w:t> </w:t>
      </w:r>
      <w:r w:rsidR="00BF519A" w:rsidRPr="00BF519A">
        <w:rPr>
          <w:rFonts w:ascii="Arial" w:hAnsi="Arial"/>
          <w:b/>
          <w:bCs/>
          <w:color w:val="000000"/>
          <w:sz w:val="22"/>
          <w:lang w:val="pl-PL"/>
        </w:rPr>
        <w:t>031</w:t>
      </w:r>
      <w:r w:rsidR="00BF519A">
        <w:rPr>
          <w:rFonts w:ascii="Arial" w:hAnsi="Arial"/>
          <w:b/>
          <w:bCs/>
          <w:color w:val="000000"/>
          <w:sz w:val="22"/>
          <w:lang w:val="pl-PL"/>
        </w:rPr>
        <w:t>,</w:t>
      </w:r>
      <w:r w:rsidR="00BF519A" w:rsidRPr="00BF519A">
        <w:rPr>
          <w:rFonts w:ascii="Arial" w:hAnsi="Arial"/>
          <w:b/>
          <w:bCs/>
          <w:color w:val="000000"/>
          <w:sz w:val="22"/>
          <w:lang w:val="pl-PL"/>
        </w:rPr>
        <w:t>50</w:t>
      </w:r>
      <w:r w:rsidR="000761D0">
        <w:rPr>
          <w:rFonts w:ascii="Arial" w:hAnsi="Arial" w:cs="Arial"/>
          <w:bCs/>
          <w:sz w:val="22"/>
          <w:szCs w:val="22"/>
          <w:lang w:val="pl-PL"/>
        </w:rPr>
        <w:t>EUR  (</w:t>
      </w:r>
      <w:r w:rsidR="00260ACA">
        <w:rPr>
          <w:rFonts w:ascii="Arial" w:hAnsi="Arial" w:cs="Arial"/>
          <w:bCs/>
          <w:sz w:val="22"/>
          <w:szCs w:val="22"/>
          <w:lang w:val="pl-PL"/>
        </w:rPr>
        <w:t>8 236</w:t>
      </w:r>
      <w:r w:rsidR="00B063B4">
        <w:rPr>
          <w:rFonts w:ascii="Arial" w:hAnsi="Arial" w:cs="Arial"/>
          <w:bCs/>
          <w:sz w:val="22"/>
          <w:szCs w:val="22"/>
          <w:lang w:val="pl-PL"/>
        </w:rPr>
        <w:t> </w:t>
      </w:r>
      <w:r w:rsidR="00260ACA">
        <w:rPr>
          <w:rFonts w:ascii="Arial" w:hAnsi="Arial" w:cs="Arial"/>
          <w:bCs/>
          <w:sz w:val="22"/>
          <w:szCs w:val="22"/>
          <w:lang w:val="pl-PL"/>
        </w:rPr>
        <w:t>000</w:t>
      </w:r>
      <w:r w:rsidR="00B063B4">
        <w:rPr>
          <w:rFonts w:ascii="Arial" w:hAnsi="Arial" w:cs="Arial"/>
          <w:bCs/>
          <w:sz w:val="22"/>
          <w:szCs w:val="22"/>
          <w:lang w:val="pl-PL"/>
        </w:rPr>
        <w:t xml:space="preserve">,00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186B08C6"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BF519A" w:rsidRPr="00BF519A">
        <w:rPr>
          <w:rFonts w:ascii="Arial" w:hAnsi="Arial"/>
          <w:b/>
          <w:bCs/>
          <w:color w:val="000000"/>
          <w:sz w:val="22"/>
          <w:lang w:val="pl-PL"/>
        </w:rPr>
        <w:t>226</w:t>
      </w:r>
      <w:r w:rsidR="00BF519A">
        <w:rPr>
          <w:rFonts w:ascii="Arial" w:hAnsi="Arial"/>
          <w:b/>
          <w:bCs/>
          <w:color w:val="000000"/>
          <w:sz w:val="22"/>
          <w:lang w:val="pl-PL"/>
        </w:rPr>
        <w:t> </w:t>
      </w:r>
      <w:r w:rsidR="00BF519A" w:rsidRPr="00BF519A">
        <w:rPr>
          <w:rFonts w:ascii="Arial" w:hAnsi="Arial"/>
          <w:b/>
          <w:bCs/>
          <w:color w:val="000000"/>
          <w:sz w:val="22"/>
          <w:lang w:val="pl-PL"/>
        </w:rPr>
        <w:t>944</w:t>
      </w:r>
      <w:r w:rsidR="00BF519A">
        <w:rPr>
          <w:rFonts w:ascii="Arial" w:hAnsi="Arial"/>
          <w:b/>
          <w:bCs/>
          <w:color w:val="000000"/>
          <w:sz w:val="22"/>
          <w:lang w:val="pl-PL"/>
        </w:rPr>
        <w:t>,</w:t>
      </w:r>
      <w:r w:rsidR="00BF519A" w:rsidRPr="00BF519A">
        <w:rPr>
          <w:rFonts w:ascii="Arial" w:hAnsi="Arial"/>
          <w:b/>
          <w:bCs/>
          <w:color w:val="000000"/>
          <w:sz w:val="22"/>
          <w:lang w:val="pl-PL"/>
        </w:rPr>
        <w:t>88</w:t>
      </w:r>
      <w:r w:rsidR="000761D0">
        <w:rPr>
          <w:rFonts w:ascii="Arial" w:hAnsi="Arial" w:cs="Arial"/>
          <w:bCs/>
          <w:sz w:val="22"/>
          <w:szCs w:val="22"/>
          <w:lang w:val="pl-PL"/>
        </w:rPr>
        <w:t>EUR  (</w:t>
      </w:r>
      <w:r w:rsidR="00496E8D">
        <w:rPr>
          <w:rFonts w:ascii="Arial" w:hAnsi="Arial" w:cs="Arial"/>
          <w:bCs/>
          <w:sz w:val="22"/>
          <w:szCs w:val="22"/>
          <w:lang w:val="pl-PL"/>
        </w:rPr>
        <w:t>968 941,1</w:t>
      </w:r>
      <w:r w:rsidR="00313F0B">
        <w:rPr>
          <w:rFonts w:ascii="Arial" w:hAnsi="Arial" w:cs="Arial"/>
          <w:bCs/>
          <w:sz w:val="22"/>
          <w:szCs w:val="22"/>
          <w:lang w:val="pl-PL"/>
        </w:rPr>
        <w:t>7</w:t>
      </w:r>
      <w:r w:rsidR="00B063B4">
        <w:rPr>
          <w:rFonts w:ascii="Arial" w:hAnsi="Arial" w:cs="Arial"/>
          <w:bCs/>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49BF81E8"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0A7D78">
        <w:rPr>
          <w:rFonts w:cs="Arial"/>
          <w:bCs/>
          <w:szCs w:val="22"/>
        </w:rPr>
        <w:t>5%</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2F5C4442"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0A7D78">
        <w:rPr>
          <w:rFonts w:cs="Arial"/>
          <w:bCs/>
          <w:szCs w:val="22"/>
        </w:rPr>
        <w:t xml:space="preserve">FEPZ.06.17-IP.01-002/25 </w:t>
      </w:r>
      <w:r w:rsidRPr="00E37160">
        <w:rPr>
          <w:rFonts w:cs="Arial"/>
          <w:bCs/>
          <w:szCs w:val="22"/>
        </w:rPr>
        <w:t>wynosi</w:t>
      </w:r>
      <w:r w:rsidR="000A7D78">
        <w:t xml:space="preserve"> </w:t>
      </w:r>
      <w:r w:rsidR="000A7D78">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47BE7D9"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0A7D78">
        <w:rPr>
          <w:rFonts w:cs="Arial"/>
          <w:bCs/>
          <w:szCs w:val="22"/>
        </w:rPr>
        <w:t xml:space="preserve"> </w:t>
      </w:r>
      <w:r w:rsidR="002B664C">
        <w:rPr>
          <w:rFonts w:cs="Arial"/>
          <w:bCs/>
          <w:szCs w:val="22"/>
        </w:rPr>
        <w:t>10%</w:t>
      </w:r>
      <w:r w:rsidR="00F43DFD">
        <w:rPr>
          <w:rFonts w:cs="Arial"/>
          <w:bCs/>
          <w:szCs w:val="22"/>
          <w:lang w:val="pl-PL"/>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49" w:name="_Toc13484973"/>
      <w:bookmarkStart w:id="150" w:name="_Toc13562591"/>
      <w:bookmarkStart w:id="151" w:name="_Toc430545312"/>
      <w:bookmarkStart w:id="152" w:name="_Toc13484974"/>
      <w:bookmarkStart w:id="153" w:name="_Toc13562592"/>
      <w:bookmarkStart w:id="154" w:name="_Toc200089381"/>
      <w:bookmarkEnd w:id="149"/>
      <w:bookmarkEnd w:id="150"/>
      <w:bookmarkEnd w:id="151"/>
      <w:bookmarkEnd w:id="152"/>
      <w:bookmarkEnd w:id="153"/>
      <w:r w:rsidRPr="00E37160">
        <w:t>Nabór wniosków o dofinansowanie projektu</w:t>
      </w:r>
      <w:bookmarkEnd w:id="154"/>
    </w:p>
    <w:p w14:paraId="4396C74A" w14:textId="77777777" w:rsidR="00B249C2" w:rsidRPr="00E37160" w:rsidRDefault="00F646EE" w:rsidP="003A4438">
      <w:pPr>
        <w:pStyle w:val="Styl5"/>
      </w:pPr>
      <w:bookmarkStart w:id="155" w:name="_Toc200089382"/>
      <w:r w:rsidRPr="00E37160">
        <w:t>Termin, forma i miejsce naboru</w:t>
      </w:r>
      <w:r w:rsidR="001F6995" w:rsidRPr="00E37160">
        <w:t>. F</w:t>
      </w:r>
      <w:r w:rsidR="00CC32A9" w:rsidRPr="00E37160">
        <w:t>ormy</w:t>
      </w:r>
      <w:r w:rsidR="001F6995" w:rsidRPr="00E37160">
        <w:t xml:space="preserve"> komunikacji.</w:t>
      </w:r>
      <w:bookmarkEnd w:id="155"/>
    </w:p>
    <w:p w14:paraId="0A684085" w14:textId="6C4622AB"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700E89">
        <w:rPr>
          <w:rFonts w:ascii="Arial" w:hAnsi="Arial"/>
          <w:b/>
          <w:iCs/>
          <w:sz w:val="22"/>
        </w:rPr>
        <w:t>15.10.2025 r.</w:t>
      </w:r>
      <w:r w:rsidRPr="00E37160">
        <w:rPr>
          <w:rFonts w:ascii="Arial" w:hAnsi="Arial" w:cs="Arial"/>
          <w:b/>
          <w:sz w:val="22"/>
          <w:szCs w:val="22"/>
        </w:rPr>
        <w:t xml:space="preserve"> do </w:t>
      </w:r>
      <w:r w:rsidR="00700E89" w:rsidRPr="00700E89">
        <w:rPr>
          <w:rFonts w:ascii="Arial" w:hAnsi="Arial"/>
          <w:b/>
          <w:bCs/>
          <w:iCs/>
          <w:sz w:val="22"/>
        </w:rPr>
        <w:t>24.11.2025 r.</w:t>
      </w:r>
      <w:r w:rsidR="00F43DFD">
        <w:rPr>
          <w:rFonts w:ascii="Arial" w:hAnsi="Arial"/>
          <w:b/>
          <w:bCs/>
          <w:iCs/>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52A1EF13" w:rsidR="002C22E7" w:rsidRPr="00E37160" w:rsidRDefault="00500FED" w:rsidP="00B360D2">
      <w:pPr>
        <w:pStyle w:val="Akapitzlist"/>
        <w:numPr>
          <w:ilvl w:val="2"/>
          <w:numId w:val="8"/>
        </w:numPr>
        <w:spacing w:before="120" w:after="120" w:line="271" w:lineRule="auto"/>
        <w:ind w:left="0" w:firstLine="0"/>
        <w:contextualSpacing w:val="0"/>
      </w:pPr>
      <w:r w:rsidRPr="007D550E">
        <w:rPr>
          <w:rFonts w:ascii="Arial" w:hAnsi="Arial"/>
          <w:sz w:val="22"/>
          <w:lang w:val="pl-PL"/>
        </w:rPr>
        <w:lastRenderedPageBreak/>
        <w:t>ION</w:t>
      </w:r>
      <w:r w:rsidRPr="007D550E">
        <w:rPr>
          <w:rFonts w:ascii="Arial" w:hAnsi="Arial"/>
          <w:sz w:val="22"/>
        </w:rPr>
        <w:t xml:space="preserve"> </w:t>
      </w:r>
      <w:r w:rsidR="002C22E7" w:rsidRPr="007D550E">
        <w:rPr>
          <w:rFonts w:ascii="Arial" w:hAnsi="Arial"/>
          <w:sz w:val="22"/>
        </w:rPr>
        <w:t>nie dopuszcza możliwości skrócenia naboru wniosków o dofinansowanie.</w:t>
      </w:r>
    </w:p>
    <w:p w14:paraId="18D43733" w14:textId="4C19BBF8"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1869FA" w:rsidRPr="00937D41">
        <w:rPr>
          <w:rFonts w:ascii="Arial" w:hAnsi="Arial" w:cs="Arial"/>
          <w:bCs/>
          <w:sz w:val="22"/>
          <w:szCs w:val="22"/>
          <w:lang w:val="pl-PL"/>
        </w:rPr>
        <w:t>FEPZ.06.17-IP.01-002/25</w:t>
      </w:r>
      <w:r w:rsidR="001869FA" w:rsidRPr="00937D41">
        <w:rPr>
          <w:rFonts w:ascii="Arial" w:hAnsi="Arial" w:cs="Arial"/>
          <w:sz w:val="22"/>
          <w:szCs w:val="22"/>
        </w:rPr>
        <w:t xml:space="preserve">. </w:t>
      </w:r>
      <w:r w:rsidRPr="00937D41">
        <w:rPr>
          <w:rFonts w:ascii="Arial" w:hAnsi="Arial" w:cs="Arial"/>
          <w:sz w:val="22"/>
          <w:szCs w:val="22"/>
        </w:rPr>
        <w:t>IO</w:t>
      </w:r>
      <w:r w:rsidRPr="00937D41">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A1F7470" w14:textId="61F1B3ED" w:rsidR="002C22E7" w:rsidRPr="00E37160" w:rsidRDefault="001869FA" w:rsidP="00356610">
      <w:pPr>
        <w:pStyle w:val="Akapitzlist"/>
        <w:spacing w:before="120" w:after="120" w:line="271" w:lineRule="auto"/>
        <w:ind w:left="0"/>
        <w:contextualSpacing w:val="0"/>
        <w:jc w:val="center"/>
        <w:rPr>
          <w:rFonts w:ascii="Arial" w:hAnsi="Arial" w:cs="Arial"/>
          <w:b/>
          <w:sz w:val="22"/>
          <w:szCs w:val="22"/>
        </w:rPr>
      </w:pPr>
      <w:r>
        <w:rPr>
          <w:rFonts w:ascii="Arial" w:hAnsi="Arial" w:cs="Arial"/>
          <w:b/>
          <w:sz w:val="22"/>
          <w:szCs w:val="22"/>
        </w:rPr>
        <w:t>nabor617@wup.pl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56"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6"/>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47F70C62" w:rsidR="00C07E1F" w:rsidRPr="00AA55D3" w:rsidRDefault="00C07E1F" w:rsidP="00AA55D3">
      <w:pPr>
        <w:pStyle w:val="Akapitzlist"/>
        <w:numPr>
          <w:ilvl w:val="2"/>
          <w:numId w:val="8"/>
        </w:numPr>
        <w:spacing w:before="120" w:after="120" w:line="271" w:lineRule="auto"/>
        <w:ind w:left="0" w:firstLine="0"/>
        <w:contextualSpacing w:val="0"/>
        <w:rPr>
          <w:rFonts w:ascii="Arial" w:hAnsi="Arial" w:cs="Arial"/>
          <w:sz w:val="22"/>
          <w:szCs w:val="22"/>
        </w:rPr>
      </w:pPr>
      <w:r w:rsidRPr="002A6984">
        <w:rPr>
          <w:rFonts w:ascii="Arial" w:hAnsi="Arial" w:cs="Arial"/>
          <w:sz w:val="22"/>
          <w:szCs w:val="22"/>
        </w:rPr>
        <w:t xml:space="preserve">W przypadku gdy stroną lub innym uczestnikiem postępowania jest podmiot </w:t>
      </w:r>
      <w:r w:rsidR="001C0153" w:rsidRPr="002A6984">
        <w:rPr>
          <w:rFonts w:ascii="Arial" w:hAnsi="Arial" w:cs="Arial"/>
          <w:sz w:val="22"/>
          <w:szCs w:val="22"/>
          <w:lang w:val="pl-PL"/>
        </w:rPr>
        <w:t>z</w:t>
      </w:r>
      <w:r w:rsidRPr="002A6984">
        <w:rPr>
          <w:rFonts w:ascii="Arial" w:hAnsi="Arial" w:cs="Arial"/>
          <w:sz w:val="22"/>
          <w:szCs w:val="22"/>
        </w:rPr>
        <w:t xml:space="preserve">obowiązany do </w:t>
      </w:r>
      <w:r w:rsidR="001C0153" w:rsidRPr="002A6984">
        <w:rPr>
          <w:rFonts w:ascii="Arial" w:hAnsi="Arial" w:cs="Arial"/>
          <w:sz w:val="22"/>
          <w:szCs w:val="22"/>
          <w:lang w:val="pl-PL"/>
        </w:rPr>
        <w:t xml:space="preserve">posiadania adresu do doręczeń elektronicznych, </w:t>
      </w:r>
      <w:r w:rsidR="00BE50F8" w:rsidRPr="002A6984">
        <w:rPr>
          <w:rFonts w:ascii="Arial" w:hAnsi="Arial" w:cs="Arial"/>
          <w:sz w:val="22"/>
          <w:szCs w:val="22"/>
          <w:lang w:val="pl-PL"/>
        </w:rPr>
        <w:t>zgodn</w:t>
      </w:r>
      <w:r w:rsidR="00C54C19" w:rsidRPr="002A6984">
        <w:rPr>
          <w:rFonts w:ascii="Arial" w:hAnsi="Arial" w:cs="Arial"/>
          <w:sz w:val="22"/>
          <w:szCs w:val="22"/>
          <w:lang w:val="pl-PL"/>
        </w:rPr>
        <w:t>ie</w:t>
      </w:r>
      <w:r w:rsidR="00BE50F8" w:rsidRPr="002A6984">
        <w:rPr>
          <w:rFonts w:ascii="Arial" w:hAnsi="Arial" w:cs="Arial"/>
          <w:sz w:val="22"/>
          <w:szCs w:val="22"/>
          <w:lang w:val="pl-PL"/>
        </w:rPr>
        <w:t xml:space="preserve"> z wymogami zawart</w:t>
      </w:r>
      <w:r w:rsidR="00C54C19" w:rsidRPr="002A6984">
        <w:rPr>
          <w:rFonts w:ascii="Arial" w:hAnsi="Arial" w:cs="Arial"/>
          <w:sz w:val="22"/>
          <w:szCs w:val="22"/>
          <w:lang w:val="pl-PL"/>
        </w:rPr>
        <w:t>y</w:t>
      </w:r>
      <w:r w:rsidR="00BE50F8" w:rsidRPr="002A6984">
        <w:rPr>
          <w:rFonts w:ascii="Arial" w:hAnsi="Arial" w:cs="Arial"/>
          <w:sz w:val="22"/>
          <w:szCs w:val="22"/>
          <w:lang w:val="pl-PL"/>
        </w:rPr>
        <w:t>mi w ustawie z dnia 18 listopada 2020 r. o doręczeniach elektronicznych (Dz. U. z 2024 r. poz. 1045,1841</w:t>
      </w:r>
      <w:r w:rsidR="00C54C19" w:rsidRPr="002A6984">
        <w:rPr>
          <w:rFonts w:ascii="Arial" w:hAnsi="Arial" w:cs="Arial"/>
          <w:sz w:val="22"/>
          <w:szCs w:val="22"/>
          <w:lang w:val="pl-PL"/>
        </w:rPr>
        <w:t>) korzysta</w:t>
      </w:r>
      <w:r w:rsidR="00A06C88" w:rsidRPr="002A6984">
        <w:rPr>
          <w:rFonts w:ascii="Arial" w:hAnsi="Arial" w:cs="Arial"/>
          <w:sz w:val="22"/>
          <w:szCs w:val="22"/>
          <w:lang w:val="pl-PL"/>
        </w:rPr>
        <w:t>ją</w:t>
      </w:r>
      <w:r w:rsidR="00C54C19" w:rsidRPr="002A6984">
        <w:rPr>
          <w:rFonts w:ascii="Arial" w:hAnsi="Arial" w:cs="Arial"/>
          <w:sz w:val="22"/>
          <w:szCs w:val="22"/>
          <w:lang w:val="pl-PL"/>
        </w:rPr>
        <w:t>cy z publicz</w:t>
      </w:r>
      <w:r w:rsidR="00A06C88" w:rsidRPr="002A6984">
        <w:rPr>
          <w:rFonts w:ascii="Arial" w:hAnsi="Arial" w:cs="Arial"/>
          <w:sz w:val="22"/>
          <w:szCs w:val="22"/>
          <w:lang w:val="pl-PL"/>
        </w:rPr>
        <w:t>ne</w:t>
      </w:r>
      <w:r w:rsidR="00C54C19" w:rsidRPr="002A6984">
        <w:rPr>
          <w:rFonts w:ascii="Arial" w:hAnsi="Arial" w:cs="Arial"/>
          <w:sz w:val="22"/>
          <w:szCs w:val="22"/>
          <w:lang w:val="pl-PL"/>
        </w:rPr>
        <w:t>j usługi rejestrowanego doręczenia elektronicznego</w:t>
      </w:r>
      <w:r w:rsidR="00AA55D3">
        <w:rPr>
          <w:rFonts w:ascii="Arial" w:hAnsi="Arial" w:cs="Arial"/>
          <w:sz w:val="22"/>
          <w:szCs w:val="22"/>
          <w:lang w:val="pl-PL"/>
        </w:rPr>
        <w:t xml:space="preserve"> </w:t>
      </w:r>
      <w:r w:rsidRPr="00AA55D3">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AA55D3">
        <w:rPr>
          <w:rFonts w:ascii="Arial" w:hAnsi="Arial" w:cs="Arial"/>
          <w:sz w:val="22"/>
          <w:szCs w:val="22"/>
        </w:rPr>
        <w:t>1</w:t>
      </w:r>
      <w:r w:rsidRPr="00AA55D3">
        <w:rPr>
          <w:rFonts w:ascii="Arial" w:hAnsi="Arial" w:cs="Arial"/>
          <w:sz w:val="22"/>
          <w:szCs w:val="22"/>
        </w:rPr>
        <w:t>. oraz 3.1.</w:t>
      </w:r>
      <w:r w:rsidR="00862F38" w:rsidRPr="00AA55D3">
        <w:rPr>
          <w:rFonts w:ascii="Arial" w:hAnsi="Arial" w:cs="Arial"/>
          <w:sz w:val="22"/>
          <w:szCs w:val="22"/>
        </w:rPr>
        <w:t>1</w:t>
      </w:r>
      <w:r w:rsidRPr="00AA55D3">
        <w:rPr>
          <w:rFonts w:ascii="Arial" w:hAnsi="Arial" w:cs="Arial"/>
          <w:sz w:val="22"/>
          <w:szCs w:val="22"/>
        </w:rPr>
        <w:t xml:space="preserve">2. w formie elektronicznej doręcza się na </w:t>
      </w:r>
      <w:r w:rsidR="001C0153" w:rsidRPr="00AA55D3">
        <w:rPr>
          <w:rFonts w:ascii="Arial" w:hAnsi="Arial" w:cs="Arial"/>
          <w:sz w:val="22"/>
          <w:szCs w:val="22"/>
          <w:lang w:val="pl-PL"/>
        </w:rPr>
        <w:t xml:space="preserve">adres do doręczeń elektronicznych lub </w:t>
      </w:r>
      <w:r w:rsidRPr="00AA55D3">
        <w:rPr>
          <w:rFonts w:ascii="Arial" w:hAnsi="Arial" w:cs="Arial"/>
          <w:sz w:val="22"/>
          <w:szCs w:val="22"/>
        </w:rPr>
        <w:t>elektroniczną skrzynkę podawczą tego podmiotu</w:t>
      </w:r>
      <w:r w:rsidR="00862F38" w:rsidRPr="00AA55D3">
        <w:rPr>
          <w:rFonts w:ascii="Arial" w:hAnsi="Arial" w:cs="Arial"/>
          <w:sz w:val="22"/>
          <w:szCs w:val="22"/>
        </w:rPr>
        <w:t>.</w:t>
      </w:r>
      <w:r w:rsidRPr="00AA55D3">
        <w:rPr>
          <w:rFonts w:ascii="Arial" w:hAnsi="Arial" w:cs="Arial"/>
          <w:sz w:val="22"/>
          <w:szCs w:val="22"/>
        </w:rPr>
        <w:t xml:space="preserve"> </w:t>
      </w:r>
      <w:r w:rsidRPr="00AA55D3">
        <w:rPr>
          <w:rFonts w:ascii="Arial" w:hAnsi="Arial" w:cs="Arial"/>
          <w:b/>
          <w:sz w:val="22"/>
          <w:szCs w:val="22"/>
        </w:rPr>
        <w:t>Skrzynka ta musi zostać wskazana przez Wnioskodawcę we wniosku</w:t>
      </w:r>
      <w:r w:rsidR="00862F38" w:rsidRPr="00AA55D3">
        <w:rPr>
          <w:rFonts w:ascii="Arial" w:hAnsi="Arial" w:cs="Arial"/>
          <w:b/>
          <w:sz w:val="22"/>
          <w:szCs w:val="22"/>
        </w:rPr>
        <w:t xml:space="preserve"> o dofinansowanie proj</w:t>
      </w:r>
      <w:r w:rsidR="00E729EE" w:rsidRPr="00AA55D3">
        <w:rPr>
          <w:rFonts w:ascii="Arial" w:hAnsi="Arial" w:cs="Arial"/>
          <w:b/>
          <w:sz w:val="22"/>
          <w:szCs w:val="22"/>
        </w:rPr>
        <w:t>e</w:t>
      </w:r>
      <w:r w:rsidR="00862F38" w:rsidRPr="00AA55D3">
        <w:rPr>
          <w:rFonts w:ascii="Arial" w:hAnsi="Arial" w:cs="Arial"/>
          <w:b/>
          <w:sz w:val="22"/>
          <w:szCs w:val="22"/>
        </w:rPr>
        <w:t>ktu</w:t>
      </w:r>
      <w:r w:rsidRPr="00AA55D3">
        <w:rPr>
          <w:rFonts w:ascii="Arial" w:hAnsi="Arial" w:cs="Arial"/>
          <w:b/>
          <w:sz w:val="22"/>
          <w:szCs w:val="22"/>
        </w:rPr>
        <w:t xml:space="preserve"> w sekcji</w:t>
      </w:r>
      <w:r w:rsidR="00E729EE" w:rsidRPr="00AA55D3">
        <w:rPr>
          <w:rFonts w:ascii="Arial" w:hAnsi="Arial" w:cs="Arial"/>
          <w:b/>
          <w:sz w:val="22"/>
          <w:szCs w:val="22"/>
        </w:rPr>
        <w:t xml:space="preserve"> X Dodatkowe Informacje</w:t>
      </w:r>
      <w:r w:rsidRPr="00AA55D3">
        <w:rPr>
          <w:rFonts w:ascii="Arial" w:hAnsi="Arial" w:cs="Arial"/>
          <w:b/>
          <w:sz w:val="22"/>
          <w:szCs w:val="22"/>
        </w:rPr>
        <w:t xml:space="preserve">: </w:t>
      </w:r>
      <w:r w:rsidR="00E729EE" w:rsidRPr="00AA55D3">
        <w:rPr>
          <w:rFonts w:ascii="Arial" w:hAnsi="Arial" w:cs="Arial"/>
          <w:b/>
          <w:sz w:val="22"/>
          <w:szCs w:val="22"/>
        </w:rPr>
        <w:t xml:space="preserve">Komponent – komunikacja </w:t>
      </w:r>
      <w:proofErr w:type="spellStart"/>
      <w:r w:rsidR="00E729EE" w:rsidRPr="00AA55D3">
        <w:rPr>
          <w:rFonts w:ascii="Arial" w:hAnsi="Arial" w:cs="Arial"/>
          <w:b/>
          <w:sz w:val="22"/>
          <w:szCs w:val="22"/>
        </w:rPr>
        <w:t>ePUAP</w:t>
      </w:r>
      <w:proofErr w:type="spellEnd"/>
      <w:r w:rsidR="001C0153" w:rsidRPr="00AA55D3">
        <w:rPr>
          <w:rFonts w:ascii="Arial" w:hAnsi="Arial" w:cs="Arial"/>
          <w:b/>
          <w:sz w:val="22"/>
          <w:szCs w:val="22"/>
          <w:lang w:val="pl-PL"/>
        </w:rPr>
        <w:t>, lub  Komponent: komunikacja e-Doręczenia w przypadku podmiotów zobowi</w:t>
      </w:r>
      <w:r w:rsidR="00E150D5" w:rsidRPr="00AA55D3">
        <w:rPr>
          <w:rFonts w:ascii="Arial" w:hAnsi="Arial" w:cs="Arial"/>
          <w:b/>
          <w:sz w:val="22"/>
          <w:szCs w:val="22"/>
          <w:lang w:val="pl-PL"/>
        </w:rPr>
        <w:t>ą</w:t>
      </w:r>
      <w:r w:rsidR="001C0153" w:rsidRPr="00AA55D3">
        <w:rPr>
          <w:rFonts w:ascii="Arial" w:hAnsi="Arial" w:cs="Arial"/>
          <w:b/>
          <w:sz w:val="22"/>
          <w:szCs w:val="22"/>
          <w:lang w:val="pl-PL"/>
        </w:rPr>
        <w:t>z</w:t>
      </w:r>
      <w:r w:rsidR="00E150D5" w:rsidRPr="00AA55D3">
        <w:rPr>
          <w:rFonts w:ascii="Arial" w:hAnsi="Arial" w:cs="Arial"/>
          <w:b/>
          <w:sz w:val="22"/>
          <w:szCs w:val="22"/>
          <w:lang w:val="pl-PL"/>
        </w:rPr>
        <w:t>a</w:t>
      </w:r>
      <w:r w:rsidR="001C0153" w:rsidRPr="00AA55D3">
        <w:rPr>
          <w:rFonts w:ascii="Arial" w:hAnsi="Arial" w:cs="Arial"/>
          <w:b/>
          <w:sz w:val="22"/>
          <w:szCs w:val="22"/>
          <w:lang w:val="pl-PL"/>
        </w:rPr>
        <w:t>nych do posiadania adresu do doręczeń elektron</w:t>
      </w:r>
      <w:r w:rsidR="00E150D5" w:rsidRPr="00AA55D3">
        <w:rPr>
          <w:rFonts w:ascii="Arial" w:hAnsi="Arial" w:cs="Arial"/>
          <w:b/>
          <w:sz w:val="22"/>
          <w:szCs w:val="22"/>
          <w:lang w:val="pl-PL"/>
        </w:rPr>
        <w:t>i</w:t>
      </w:r>
      <w:r w:rsidR="001C0153" w:rsidRPr="00AA55D3">
        <w:rPr>
          <w:rFonts w:ascii="Arial" w:hAnsi="Arial" w:cs="Arial"/>
          <w:b/>
          <w:sz w:val="22"/>
          <w:szCs w:val="22"/>
          <w:lang w:val="pl-PL"/>
        </w:rPr>
        <w:t>cznych</w:t>
      </w:r>
      <w:r w:rsidR="00C521C5" w:rsidRPr="00AA55D3">
        <w:rPr>
          <w:rFonts w:ascii="Arial" w:hAnsi="Arial" w:cs="Arial"/>
          <w:b/>
          <w:sz w:val="22"/>
          <w:szCs w:val="22"/>
          <w:lang w:val="pl-PL"/>
        </w:rPr>
        <w:t>.</w:t>
      </w:r>
      <w:r w:rsidR="001C0153" w:rsidRPr="00AA55D3">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57" w:name="_Toc430646255"/>
      <w:bookmarkStart w:id="158" w:name="_Toc430646256"/>
      <w:bookmarkStart w:id="159" w:name="_Toc430646257"/>
      <w:bookmarkStart w:id="160" w:name="_Toc430646258"/>
      <w:bookmarkStart w:id="161" w:name="_Toc430646259"/>
      <w:bookmarkStart w:id="162" w:name="_Toc430646263"/>
      <w:bookmarkStart w:id="163" w:name="_Toc430646264"/>
      <w:bookmarkStart w:id="164" w:name="_Toc430646265"/>
      <w:bookmarkStart w:id="165" w:name="_Toc430646266"/>
      <w:bookmarkStart w:id="166" w:name="_Toc430646267"/>
      <w:bookmarkStart w:id="167" w:name="_Toc430646268"/>
      <w:bookmarkStart w:id="168" w:name="_Toc430646269"/>
      <w:bookmarkStart w:id="169" w:name="_Toc430646270"/>
      <w:bookmarkStart w:id="170" w:name="_Toc430646271"/>
      <w:bookmarkStart w:id="171" w:name="_Toc499204351"/>
      <w:bookmarkStart w:id="172" w:name="_Toc200089383"/>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254F5D" w:rsidRPr="00E37160">
        <w:rPr>
          <w:lang w:val="pl-PL"/>
        </w:rPr>
        <w:t>Dokumentacja aplikacyjna</w:t>
      </w:r>
      <w:bookmarkEnd w:id="172"/>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3"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3"/>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79C6F81A"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1869FA">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7C4B78BC"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1869FA" w:rsidRPr="00BB38FC">
        <w:rPr>
          <w:rFonts w:ascii="Arial" w:hAnsi="Arial" w:cs="Arial"/>
          <w:b/>
          <w:sz w:val="22"/>
          <w:szCs w:val="22"/>
          <w:lang w:val="pl-PL"/>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4977264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lastRenderedPageBreak/>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E74AE2">
        <w:rPr>
          <w:rFonts w:ascii="Arial" w:hAnsi="Arial"/>
          <w:sz w:val="22"/>
          <w:lang w:val="pl-PL"/>
        </w:rPr>
        <w:t>7.1.1</w:t>
      </w:r>
      <w:r w:rsidR="00613320" w:rsidRPr="00E37160">
        <w:rPr>
          <w:rFonts w:ascii="Arial" w:hAnsi="Arial"/>
          <w:i/>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p>
    <w:p w14:paraId="0E5EA81B" w14:textId="7777777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4B4D7092" w:rsidR="002C22E7" w:rsidRPr="00E37160"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216A8D">
        <w:rPr>
          <w:rFonts w:ascii="Arial" w:hAnsi="Arial" w:cs="Arial"/>
          <w:iCs/>
          <w:sz w:val="22"/>
          <w:szCs w:val="22"/>
        </w:rPr>
        <w:t>7.10</w:t>
      </w:r>
      <w:r w:rsidR="00BB38FC">
        <w:rPr>
          <w:rFonts w:ascii="Arial" w:hAnsi="Arial" w:cs="Arial"/>
          <w:iCs/>
          <w:sz w:val="22"/>
          <w:szCs w:val="22"/>
        </w:rPr>
        <w:t xml:space="preserve"> </w:t>
      </w:r>
      <w:r w:rsidRPr="00E37160">
        <w:rPr>
          <w:rFonts w:ascii="Arial" w:hAnsi="Arial" w:cs="Arial"/>
          <w:iCs/>
          <w:sz w:val="22"/>
          <w:szCs w:val="22"/>
        </w:rPr>
        <w:t xml:space="preserve">oraz załącznik nr </w:t>
      </w:r>
      <w:r w:rsidR="00216A8D" w:rsidRPr="00216A8D">
        <w:rPr>
          <w:rFonts w:ascii="Arial" w:hAnsi="Arial"/>
          <w:iCs/>
          <w:sz w:val="22"/>
        </w:rPr>
        <w:t>7.11</w:t>
      </w:r>
      <w:r w:rsidR="00BB38FC">
        <w:rPr>
          <w:rFonts w:ascii="Arial" w:hAnsi="Arial"/>
          <w:iCs/>
          <w:sz w:val="22"/>
        </w:rPr>
        <w:t xml:space="preserve"> </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674BEC56" w:rsidR="002C22E7"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E74AE2">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E74AE2">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6F46E8F2" w14:textId="66B698D9"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proofErr w:type="spellStart"/>
      <w:r w:rsidR="00452EC8" w:rsidRPr="00EC435F">
        <w:rPr>
          <w:rFonts w:ascii="Arial" w:hAnsi="Arial" w:cs="Arial"/>
          <w:sz w:val="22"/>
          <w:szCs w:val="22"/>
          <w:lang w:val="pl-PL"/>
        </w:rPr>
        <w:t>należy</w:t>
      </w:r>
      <w:proofErr w:type="spellEnd"/>
      <w:r w:rsidR="00452EC8" w:rsidRPr="00EC435F">
        <w:rPr>
          <w:rFonts w:ascii="Arial" w:hAnsi="Arial" w:cs="Arial"/>
          <w:sz w:val="22"/>
          <w:szCs w:val="22"/>
          <w:lang w:val="pl-PL"/>
        </w:rPr>
        <w:t xml:space="preserve">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4" w:name="_Toc440453328"/>
      <w:bookmarkStart w:id="175" w:name="_Toc440617826"/>
      <w:bookmarkStart w:id="176" w:name="_Toc430615387"/>
      <w:bookmarkStart w:id="177" w:name="_Toc430633308"/>
      <w:bookmarkStart w:id="178" w:name="_Toc430646273"/>
      <w:bookmarkStart w:id="179" w:name="_Toc430615388"/>
      <w:bookmarkStart w:id="180" w:name="_Toc430633309"/>
      <w:bookmarkStart w:id="181" w:name="_Toc430646274"/>
      <w:bookmarkStart w:id="182" w:name="_Toc430615389"/>
      <w:bookmarkStart w:id="183" w:name="_Toc430633310"/>
      <w:bookmarkStart w:id="184" w:name="_Toc430646275"/>
      <w:bookmarkStart w:id="185" w:name="_Toc430545316"/>
      <w:bookmarkStart w:id="186" w:name="_Toc430615390"/>
      <w:bookmarkStart w:id="187" w:name="_Toc430633311"/>
      <w:bookmarkStart w:id="188" w:name="_Toc430646276"/>
      <w:bookmarkStart w:id="189" w:name="_Toc430545317"/>
      <w:bookmarkStart w:id="190" w:name="_Toc430615391"/>
      <w:bookmarkStart w:id="191" w:name="_Toc430633312"/>
      <w:bookmarkStart w:id="192" w:name="_Toc430646277"/>
      <w:bookmarkStart w:id="193" w:name="_Toc430545318"/>
      <w:bookmarkStart w:id="194" w:name="_Toc430615392"/>
      <w:bookmarkStart w:id="195" w:name="_Toc430633313"/>
      <w:bookmarkStart w:id="196" w:name="_Toc430646278"/>
      <w:bookmarkStart w:id="197" w:name="_Toc430545319"/>
      <w:bookmarkStart w:id="198" w:name="_Toc430615393"/>
      <w:bookmarkStart w:id="199" w:name="_Toc430633314"/>
      <w:bookmarkStart w:id="200" w:name="_Toc430646279"/>
      <w:bookmarkStart w:id="201" w:name="_Toc430545320"/>
      <w:bookmarkStart w:id="202" w:name="_Toc430615394"/>
      <w:bookmarkStart w:id="203" w:name="_Toc430633315"/>
      <w:bookmarkStart w:id="204" w:name="_Toc430646280"/>
      <w:bookmarkStart w:id="205" w:name="_Toc430545321"/>
      <w:bookmarkStart w:id="206" w:name="_Toc430615395"/>
      <w:bookmarkStart w:id="207" w:name="_Toc430633316"/>
      <w:bookmarkStart w:id="208" w:name="_Toc430646281"/>
      <w:bookmarkStart w:id="209" w:name="_Toc430545322"/>
      <w:bookmarkStart w:id="210" w:name="_Toc430615396"/>
      <w:bookmarkStart w:id="211" w:name="_Toc430633317"/>
      <w:bookmarkStart w:id="212" w:name="_Toc430646282"/>
      <w:bookmarkStart w:id="213" w:name="_Toc430545323"/>
      <w:bookmarkStart w:id="214" w:name="_Toc430615397"/>
      <w:bookmarkStart w:id="215" w:name="_Toc430633318"/>
      <w:bookmarkStart w:id="216" w:name="_Toc430646283"/>
      <w:bookmarkStart w:id="217" w:name="_Toc430545324"/>
      <w:bookmarkStart w:id="218" w:name="_Toc430615398"/>
      <w:bookmarkStart w:id="219" w:name="_Toc430633319"/>
      <w:bookmarkStart w:id="220" w:name="_Toc430646284"/>
      <w:bookmarkStart w:id="221" w:name="_Toc430545325"/>
      <w:bookmarkStart w:id="222" w:name="_Toc430615399"/>
      <w:bookmarkStart w:id="223" w:name="_Toc430633320"/>
      <w:bookmarkStart w:id="224" w:name="_Toc430646285"/>
      <w:bookmarkStart w:id="225" w:name="_Toc430545326"/>
      <w:bookmarkStart w:id="226" w:name="_Toc430615400"/>
      <w:bookmarkStart w:id="227" w:name="_Toc430633321"/>
      <w:bookmarkStart w:id="228" w:name="_Toc430646286"/>
      <w:bookmarkStart w:id="229" w:name="_Toc430545327"/>
      <w:bookmarkStart w:id="230" w:name="_Toc430615401"/>
      <w:bookmarkStart w:id="231" w:name="_Toc430633322"/>
      <w:bookmarkStart w:id="232" w:name="_Toc430646287"/>
      <w:bookmarkStart w:id="233" w:name="_Toc430545328"/>
      <w:bookmarkStart w:id="234" w:name="_Toc430615402"/>
      <w:bookmarkStart w:id="235" w:name="_Toc430633323"/>
      <w:bookmarkStart w:id="236" w:name="_Toc430646288"/>
      <w:bookmarkStart w:id="237" w:name="_Toc430545329"/>
      <w:bookmarkStart w:id="238" w:name="_Toc430615403"/>
      <w:bookmarkStart w:id="239" w:name="_Toc430633324"/>
      <w:bookmarkStart w:id="240" w:name="_Toc430646289"/>
      <w:bookmarkStart w:id="241" w:name="_Toc430545330"/>
      <w:bookmarkStart w:id="242" w:name="_Toc430615404"/>
      <w:bookmarkStart w:id="243" w:name="_Toc430633325"/>
      <w:bookmarkStart w:id="244" w:name="_Toc430646290"/>
      <w:bookmarkStart w:id="245" w:name="_Toc430545331"/>
      <w:bookmarkStart w:id="246" w:name="_Toc430615405"/>
      <w:bookmarkStart w:id="247" w:name="_Toc430633326"/>
      <w:bookmarkStart w:id="248" w:name="_Toc430646291"/>
      <w:bookmarkStart w:id="249" w:name="_Toc430545332"/>
      <w:bookmarkStart w:id="250" w:name="_Toc430615406"/>
      <w:bookmarkStart w:id="251" w:name="_Toc430633327"/>
      <w:bookmarkStart w:id="252" w:name="_Toc430646292"/>
      <w:bookmarkStart w:id="253" w:name="_Toc430545333"/>
      <w:bookmarkStart w:id="254" w:name="_Toc430615407"/>
      <w:bookmarkStart w:id="255" w:name="_Toc430633328"/>
      <w:bookmarkStart w:id="256" w:name="_Toc430646293"/>
      <w:bookmarkStart w:id="257" w:name="_Toc430545334"/>
      <w:bookmarkStart w:id="258" w:name="_Toc430615408"/>
      <w:bookmarkStart w:id="259" w:name="_Toc430633329"/>
      <w:bookmarkStart w:id="260" w:name="_Toc430646294"/>
      <w:bookmarkStart w:id="261" w:name="_Toc430545335"/>
      <w:bookmarkStart w:id="262" w:name="_Toc430615409"/>
      <w:bookmarkStart w:id="263" w:name="_Toc430633330"/>
      <w:bookmarkStart w:id="264" w:name="_Toc430646295"/>
      <w:bookmarkStart w:id="265" w:name="_Toc430545336"/>
      <w:bookmarkStart w:id="266" w:name="_Toc430615410"/>
      <w:bookmarkStart w:id="267" w:name="_Toc430633331"/>
      <w:bookmarkStart w:id="268" w:name="_Toc430646296"/>
      <w:bookmarkStart w:id="269" w:name="_Toc430545337"/>
      <w:bookmarkStart w:id="270" w:name="_Toc430615411"/>
      <w:bookmarkStart w:id="271" w:name="_Toc430633332"/>
      <w:bookmarkStart w:id="272" w:name="_Toc430646297"/>
      <w:bookmarkStart w:id="273" w:name="_Toc430545338"/>
      <w:bookmarkStart w:id="274" w:name="_Toc430615412"/>
      <w:bookmarkStart w:id="275" w:name="_Toc430633333"/>
      <w:bookmarkStart w:id="276" w:name="_Toc430646298"/>
      <w:bookmarkStart w:id="277" w:name="_Toc20008938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E37160">
        <w:t>Wymagania czasowe</w:t>
      </w:r>
      <w:bookmarkEnd w:id="277"/>
    </w:p>
    <w:p w14:paraId="171604EB" w14:textId="720F796A" w:rsidR="004E75AD" w:rsidRPr="00E37160" w:rsidRDefault="006D6000"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Pr>
          <w:rFonts w:ascii="Arial" w:hAnsi="Arial" w:cs="Arial"/>
          <w:spacing w:val="-4"/>
          <w:sz w:val="22"/>
          <w:szCs w:val="22"/>
        </w:rPr>
        <w:t>R</w:t>
      </w:r>
      <w:r w:rsidR="007E6385" w:rsidRPr="00E37160">
        <w:rPr>
          <w:rFonts w:ascii="Arial" w:hAnsi="Arial" w:cs="Arial"/>
          <w:spacing w:val="-4"/>
          <w:sz w:val="22"/>
          <w:szCs w:val="22"/>
        </w:rPr>
        <w:t>ealizacj</w:t>
      </w:r>
      <w:r>
        <w:rPr>
          <w:rFonts w:ascii="Arial" w:hAnsi="Arial" w:cs="Arial"/>
          <w:spacing w:val="-4"/>
          <w:sz w:val="22"/>
          <w:szCs w:val="22"/>
        </w:rPr>
        <w:t>a</w:t>
      </w:r>
      <w:r w:rsidR="007E6385" w:rsidRPr="00E37160">
        <w:rPr>
          <w:rFonts w:ascii="Arial" w:hAnsi="Arial" w:cs="Arial"/>
          <w:spacing w:val="-4"/>
          <w:sz w:val="22"/>
          <w:szCs w:val="22"/>
        </w:rPr>
        <w:t xml:space="preserve"> projektu</w:t>
      </w:r>
      <w:r>
        <w:rPr>
          <w:rFonts w:ascii="Arial" w:hAnsi="Arial" w:cs="Arial"/>
          <w:spacing w:val="-4"/>
          <w:sz w:val="22"/>
          <w:szCs w:val="22"/>
        </w:rPr>
        <w:t xml:space="preserve"> rozpocznie się nie wcześniej niż w dniu z</w:t>
      </w:r>
      <w:r w:rsidR="0012282C">
        <w:rPr>
          <w:rFonts w:ascii="Arial" w:hAnsi="Arial" w:cs="Arial"/>
          <w:spacing w:val="-4"/>
          <w:sz w:val="22"/>
          <w:szCs w:val="22"/>
        </w:rPr>
        <w:t>ł</w:t>
      </w:r>
      <w:r>
        <w:rPr>
          <w:rFonts w:ascii="Arial" w:hAnsi="Arial" w:cs="Arial"/>
          <w:spacing w:val="-4"/>
          <w:sz w:val="22"/>
          <w:szCs w:val="22"/>
        </w:rPr>
        <w:t>ożenia wniosku o dofinansowanie i będzie trwała nie dłużej niż 12 miesięcy. Jednocześnie zakończenie projektu nie może nastąpić później niż 30.0</w:t>
      </w:r>
      <w:r w:rsidR="005F7BA8">
        <w:rPr>
          <w:rFonts w:ascii="Arial" w:hAnsi="Arial" w:cs="Arial"/>
          <w:spacing w:val="-4"/>
          <w:sz w:val="22"/>
          <w:szCs w:val="22"/>
        </w:rPr>
        <w:t>9</w:t>
      </w:r>
      <w:r w:rsidR="00BB38FC">
        <w:rPr>
          <w:rFonts w:ascii="Arial" w:hAnsi="Arial" w:cs="Arial"/>
          <w:spacing w:val="-4"/>
          <w:sz w:val="22"/>
          <w:szCs w:val="22"/>
          <w:lang w:val="pl-PL"/>
        </w:rPr>
        <w:t>.</w:t>
      </w:r>
      <w:r>
        <w:rPr>
          <w:rFonts w:ascii="Arial" w:hAnsi="Arial" w:cs="Arial"/>
          <w:spacing w:val="-4"/>
          <w:sz w:val="22"/>
          <w:szCs w:val="22"/>
        </w:rPr>
        <w:t>2027 r.</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25ABA8F"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6D6000">
        <w:rPr>
          <w:rFonts w:ascii="Arial" w:hAnsi="Arial" w:cs="Arial"/>
          <w:spacing w:val="-4"/>
          <w:sz w:val="22"/>
          <w:szCs w:val="22"/>
        </w:rPr>
        <w:t xml:space="preserve"> nie wcześniej niż w dniu złożenia wniosku o dofinansowanie. </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lastRenderedPageBreak/>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78" w:name="_Toc440617828"/>
      <w:bookmarkStart w:id="279" w:name="_Toc447021729"/>
      <w:bookmarkStart w:id="280" w:name="_Toc447021730"/>
      <w:bookmarkStart w:id="281" w:name="_Toc447021731"/>
      <w:bookmarkStart w:id="282" w:name="_Toc447021732"/>
      <w:bookmarkStart w:id="283" w:name="_Toc447021733"/>
      <w:bookmarkStart w:id="284" w:name="_Toc447021734"/>
      <w:bookmarkStart w:id="285" w:name="_Toc447021735"/>
      <w:bookmarkStart w:id="286" w:name="_Toc447021736"/>
      <w:bookmarkStart w:id="287" w:name="_Toc447021737"/>
      <w:bookmarkStart w:id="288" w:name="_Toc447021738"/>
      <w:bookmarkStart w:id="289" w:name="_Toc447021739"/>
      <w:bookmarkStart w:id="290" w:name="_Toc447021740"/>
      <w:bookmarkStart w:id="291" w:name="_Toc440617830"/>
      <w:bookmarkStart w:id="292" w:name="_Toc200089385"/>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E37160">
        <w:t>Wymagane rezultaty</w:t>
      </w:r>
      <w:bookmarkEnd w:id="292"/>
    </w:p>
    <w:p w14:paraId="5BCF9397" w14:textId="77777777" w:rsidR="004E75AD" w:rsidRPr="00E37160" w:rsidRDefault="00680D5A" w:rsidP="003A360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0125277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204DB" w:rsidRPr="002204DB">
              <w:rPr>
                <w:rFonts w:ascii="Arial" w:hAnsi="Arial" w:cs="Arial"/>
                <w:bCs/>
                <w:sz w:val="22"/>
                <w:szCs w:val="22"/>
              </w:rPr>
              <w:t>FEPZ.06.17-IP.01-002/25</w:t>
            </w:r>
          </w:p>
        </w:tc>
        <w:tc>
          <w:tcPr>
            <w:tcW w:w="2268" w:type="dxa"/>
            <w:shd w:val="clear" w:color="auto" w:fill="DBE5F1"/>
          </w:tcPr>
          <w:p w14:paraId="4FA5B309" w14:textId="0968598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832B303" w:rsidR="000E0950" w:rsidRPr="00E37160" w:rsidRDefault="002204DB" w:rsidP="000E0950">
            <w:pPr>
              <w:tabs>
                <w:tab w:val="left" w:pos="34"/>
              </w:tabs>
              <w:spacing w:before="120" w:after="120" w:line="271" w:lineRule="auto"/>
              <w:rPr>
                <w:rFonts w:ascii="Arial" w:hAnsi="Arial" w:cs="Arial"/>
                <w:sz w:val="22"/>
                <w:szCs w:val="22"/>
              </w:rPr>
            </w:pPr>
            <w:r w:rsidRPr="002204DB">
              <w:rPr>
                <w:rFonts w:ascii="Arial" w:hAnsi="Arial" w:cs="Arial"/>
                <w:sz w:val="22"/>
                <w:szCs w:val="22"/>
              </w:rPr>
              <w:t xml:space="preserve">Liczba osób z krajów trzecich objętych wsparciem w programie </w:t>
            </w:r>
            <w:r w:rsidR="000E0950" w:rsidRPr="00E37160">
              <w:rPr>
                <w:rFonts w:ascii="Arial" w:hAnsi="Arial" w:cs="Arial"/>
                <w:sz w:val="22"/>
                <w:szCs w:val="22"/>
              </w:rPr>
              <w:t>– zgodnie z LWK/SZOP</w:t>
            </w:r>
          </w:p>
        </w:tc>
        <w:tc>
          <w:tcPr>
            <w:tcW w:w="2552" w:type="dxa"/>
            <w:shd w:val="clear" w:color="auto" w:fill="FFFFFF"/>
          </w:tcPr>
          <w:p w14:paraId="4E254AD6" w14:textId="3C0A3146" w:rsidR="000E0950" w:rsidRPr="00E37160" w:rsidRDefault="00605586" w:rsidP="000E0950">
            <w:pPr>
              <w:tabs>
                <w:tab w:val="left" w:pos="34"/>
              </w:tabs>
              <w:spacing w:before="120" w:after="120" w:line="271" w:lineRule="auto"/>
              <w:rPr>
                <w:rFonts w:ascii="Arial" w:hAnsi="Arial" w:cs="Arial"/>
                <w:sz w:val="22"/>
                <w:szCs w:val="22"/>
              </w:rPr>
            </w:pPr>
            <w:r>
              <w:rPr>
                <w:rFonts w:ascii="Arial" w:hAnsi="Arial" w:cs="Arial"/>
                <w:sz w:val="22"/>
                <w:szCs w:val="22"/>
              </w:rPr>
              <w:t>692</w:t>
            </w:r>
          </w:p>
        </w:tc>
        <w:tc>
          <w:tcPr>
            <w:tcW w:w="2268" w:type="dxa"/>
            <w:shd w:val="clear" w:color="auto" w:fill="FFFFFF"/>
          </w:tcPr>
          <w:p w14:paraId="07B4CE7C" w14:textId="33BC79AF" w:rsidR="000E0950" w:rsidRPr="00E37160" w:rsidRDefault="00605586" w:rsidP="000E0950">
            <w:pPr>
              <w:tabs>
                <w:tab w:val="left" w:pos="34"/>
              </w:tabs>
              <w:spacing w:before="120" w:after="120" w:line="271" w:lineRule="auto"/>
              <w:rPr>
                <w:rFonts w:ascii="Arial" w:hAnsi="Arial" w:cs="Arial"/>
                <w:sz w:val="22"/>
                <w:szCs w:val="22"/>
              </w:rPr>
            </w:pPr>
            <w:r w:rsidRPr="00605586">
              <w:rPr>
                <w:rFonts w:ascii="Arial" w:hAnsi="Arial" w:cs="Arial"/>
                <w:sz w:val="22"/>
                <w:szCs w:val="22"/>
              </w:rPr>
              <w:t xml:space="preserve">do określenia przez Wnioskodawcę </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18EC2648"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605586" w:rsidRPr="00605586">
              <w:rPr>
                <w:rFonts w:ascii="Arial" w:hAnsi="Arial" w:cs="Arial"/>
                <w:bCs/>
                <w:sz w:val="22"/>
                <w:szCs w:val="22"/>
              </w:rPr>
              <w:t>FEPZ.06.17-IP.01-002/25</w:t>
            </w:r>
          </w:p>
        </w:tc>
        <w:tc>
          <w:tcPr>
            <w:tcW w:w="2268" w:type="dxa"/>
            <w:shd w:val="clear" w:color="auto" w:fill="DEEAF6"/>
          </w:tcPr>
          <w:p w14:paraId="58EA607C" w14:textId="36855958"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5E9E86CD" w:rsidR="000E0950" w:rsidRPr="00E37160" w:rsidRDefault="00AA55D3" w:rsidP="000E0950">
            <w:pPr>
              <w:tabs>
                <w:tab w:val="left" w:pos="34"/>
              </w:tabs>
              <w:spacing w:before="120" w:after="120" w:line="271" w:lineRule="auto"/>
              <w:rPr>
                <w:rFonts w:ascii="Arial" w:hAnsi="Arial" w:cs="Arial"/>
                <w:sz w:val="22"/>
                <w:szCs w:val="22"/>
              </w:rPr>
            </w:pPr>
            <w:bookmarkStart w:id="293" w:name="_Hlk210021645"/>
            <w:r w:rsidRPr="00AA55D3">
              <w:rPr>
                <w:rFonts w:ascii="Arial" w:hAnsi="Arial" w:cs="Arial"/>
                <w:sz w:val="22"/>
                <w:szCs w:val="22"/>
              </w:rPr>
              <w:t>Liczba osób, które uzyskały kwalifikacje po opuszczeniu programu</w:t>
            </w:r>
            <w:r w:rsidRPr="00AA55D3" w:rsidDel="00AA55D3">
              <w:rPr>
                <w:rFonts w:ascii="Arial" w:hAnsi="Arial" w:cs="Arial"/>
                <w:sz w:val="22"/>
                <w:szCs w:val="22"/>
                <w:lang w:val="x-none"/>
              </w:rPr>
              <w:t xml:space="preserve"> </w:t>
            </w:r>
            <w:bookmarkEnd w:id="293"/>
            <w:r w:rsidR="000E0950" w:rsidRPr="00E37160">
              <w:rPr>
                <w:rFonts w:ascii="Arial" w:hAnsi="Arial" w:cs="Arial"/>
                <w:sz w:val="22"/>
                <w:szCs w:val="22"/>
              </w:rPr>
              <w:t>- zgodnie z LWK/SZOP</w:t>
            </w:r>
          </w:p>
        </w:tc>
        <w:tc>
          <w:tcPr>
            <w:tcW w:w="2126" w:type="dxa"/>
            <w:shd w:val="clear" w:color="auto" w:fill="FFFFFF"/>
          </w:tcPr>
          <w:p w14:paraId="64150865" w14:textId="02A65A2A" w:rsidR="000E0950" w:rsidRPr="00E37160" w:rsidRDefault="00FB024E" w:rsidP="000E0950">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506CCFF7" w:rsidR="000E0950" w:rsidRPr="00E37160" w:rsidRDefault="00FB024E" w:rsidP="000E0950">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60B4DE9C"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Wskazan</w:t>
      </w:r>
      <w:r w:rsidR="0051157F">
        <w:rPr>
          <w:rFonts w:ascii="Arial" w:hAnsi="Arial" w:cs="Arial"/>
          <w:sz w:val="22"/>
          <w:szCs w:val="22"/>
        </w:rPr>
        <w:t>a</w:t>
      </w:r>
      <w:r w:rsidRPr="00E37160">
        <w:rPr>
          <w:rFonts w:ascii="Arial" w:hAnsi="Arial" w:cs="Arial"/>
          <w:sz w:val="22"/>
          <w:szCs w:val="22"/>
        </w:rPr>
        <w:t xml:space="preserve"> powyżej wartoś</w:t>
      </w:r>
      <w:r w:rsidR="0051157F">
        <w:rPr>
          <w:rFonts w:ascii="Arial" w:hAnsi="Arial" w:cs="Arial"/>
          <w:sz w:val="22"/>
          <w:szCs w:val="22"/>
        </w:rPr>
        <w:t>ć</w:t>
      </w:r>
      <w:r w:rsidRPr="00E37160">
        <w:rPr>
          <w:rFonts w:ascii="Arial" w:hAnsi="Arial" w:cs="Arial"/>
          <w:sz w:val="22"/>
          <w:szCs w:val="22"/>
        </w:rPr>
        <w:t xml:space="preserve"> docelow</w:t>
      </w:r>
      <w:r w:rsidR="0051157F">
        <w:rPr>
          <w:rFonts w:ascii="Arial" w:hAnsi="Arial" w:cs="Arial"/>
          <w:sz w:val="22"/>
          <w:szCs w:val="22"/>
        </w:rPr>
        <w:t>a</w:t>
      </w:r>
      <w:r w:rsidRPr="00E37160">
        <w:rPr>
          <w:rFonts w:ascii="Arial" w:hAnsi="Arial" w:cs="Arial"/>
          <w:sz w:val="22"/>
          <w:szCs w:val="22"/>
        </w:rPr>
        <w:t xml:space="preserve"> wskaźnik</w:t>
      </w:r>
      <w:r w:rsidR="0051157F">
        <w:rPr>
          <w:rFonts w:ascii="Arial" w:hAnsi="Arial" w:cs="Arial"/>
          <w:sz w:val="22"/>
          <w:szCs w:val="22"/>
        </w:rPr>
        <w:t>a</w:t>
      </w:r>
      <w:r w:rsidRPr="00E37160">
        <w:rPr>
          <w:rFonts w:ascii="Arial" w:hAnsi="Arial" w:cs="Arial"/>
          <w:sz w:val="22"/>
          <w:szCs w:val="22"/>
        </w:rPr>
        <w:t xml:space="preserve"> rezultatu wynika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r w:rsidR="0051157F">
        <w:rPr>
          <w:rFonts w:ascii="Arial" w:hAnsi="Arial" w:cs="Arial"/>
          <w:color w:val="000000"/>
          <w:sz w:val="22"/>
          <w:szCs w:val="22"/>
          <w:lang w:val="pl-PL"/>
        </w:rPr>
        <w:t xml:space="preserve"> Przedmiotowy wskaźnik dotyczy </w:t>
      </w:r>
      <w:r w:rsidR="0051157F" w:rsidRPr="0051157F">
        <w:rPr>
          <w:rFonts w:ascii="Arial" w:hAnsi="Arial" w:cs="Arial"/>
          <w:color w:val="000000"/>
          <w:sz w:val="22"/>
          <w:szCs w:val="22"/>
          <w:lang w:val="pl-PL"/>
        </w:rPr>
        <w:t xml:space="preserve">szkoleń realizowanych w ramach działań ukierunkowanych na wyłanianie i wzmacnianie liderów społeczności </w:t>
      </w:r>
      <w:proofErr w:type="spellStart"/>
      <w:r w:rsidR="0051157F" w:rsidRPr="0051157F">
        <w:rPr>
          <w:rFonts w:ascii="Arial" w:hAnsi="Arial" w:cs="Arial"/>
          <w:color w:val="000000"/>
          <w:sz w:val="22"/>
          <w:szCs w:val="22"/>
          <w:lang w:val="pl-PL"/>
        </w:rPr>
        <w:t>migranckich</w:t>
      </w:r>
      <w:proofErr w:type="spellEnd"/>
      <w:r w:rsidR="0051157F">
        <w:rPr>
          <w:rFonts w:ascii="Arial" w:hAnsi="Arial" w:cs="Arial"/>
          <w:color w:val="000000"/>
          <w:sz w:val="22"/>
          <w:szCs w:val="22"/>
          <w:lang w:val="pl-PL"/>
        </w:rPr>
        <w:t>.</w:t>
      </w:r>
    </w:p>
    <w:p w14:paraId="58F73A8E" w14:textId="15CCF38C"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2A7F269"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lastRenderedPageBreak/>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300B9AF6"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00BB38FC">
        <w:rPr>
          <w:rFonts w:ascii="Arial" w:hAnsi="Arial" w:cs="Arial"/>
          <w:sz w:val="22"/>
          <w:szCs w:val="22"/>
          <w:lang w:val="pl-PL"/>
        </w:rPr>
        <w:t>.</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84489BC" w:rsidR="00B249C2" w:rsidRPr="00E37160" w:rsidRDefault="007E6385" w:rsidP="00AA1B4E">
      <w:pPr>
        <w:pStyle w:val="Styl5"/>
      </w:pPr>
      <w:bookmarkStart w:id="294" w:name="_Toc200089386"/>
      <w:r w:rsidRPr="00E37160">
        <w:t>Wymagania dotyczące partnerstwa w projekcie</w:t>
      </w:r>
      <w:bookmarkEnd w:id="294"/>
    </w:p>
    <w:p w14:paraId="5D9601BE" w14:textId="5AC4B188" w:rsidR="00E729E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57318">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6DB83E6" w:rsidR="00B249C2" w:rsidRPr="00E37160" w:rsidRDefault="007E6385" w:rsidP="005C398C">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1D1A67" w:rsidRPr="001D1A67">
        <w:rPr>
          <w:rFonts w:ascii="Arial" w:hAnsi="Arial" w:cs="Arial"/>
          <w:sz w:val="22"/>
          <w:szCs w:val="22"/>
          <w:lang w:val="pl-PL"/>
        </w:rPr>
        <w:t xml:space="preserve">(Dz. U. z 2024 r. poz. 1320)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C398C">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E20170">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4"/>
      </w:r>
      <w:r w:rsidRPr="00E37160">
        <w:rPr>
          <w:rStyle w:val="Odwoanieprzypisudolnego"/>
        </w:rPr>
        <w:t xml:space="preserve">. </w:t>
      </w:r>
    </w:p>
    <w:p w14:paraId="2269B439" w14:textId="77777777" w:rsidR="0004469A" w:rsidRPr="00E37160" w:rsidRDefault="0004469A"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t>
      </w:r>
      <w:r w:rsidRPr="00E37160">
        <w:rPr>
          <w:rFonts w:ascii="Arial" w:hAnsi="Arial" w:cs="Arial"/>
          <w:sz w:val="22"/>
          <w:szCs w:val="22"/>
        </w:rPr>
        <w:lastRenderedPageBreak/>
        <w:t xml:space="preserve">we wniosku o dofinansowanie projektu. Realizacja ww. zadań nie oznacza świadczenia usług na rzecz beneficjenta (lidera). </w:t>
      </w:r>
    </w:p>
    <w:p w14:paraId="5F6A9A8E"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27DDC59B"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74799F">
        <w:rPr>
          <w:rFonts w:ascii="Arial" w:hAnsi="Arial" w:cs="Arial"/>
          <w:sz w:val="22"/>
          <w:szCs w:val="22"/>
          <w:lang w:val="pl-PL"/>
        </w:rPr>
        <w:t>7.2</w:t>
      </w:r>
      <w:r w:rsidR="00BB38FC">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1F2A60D" w:rsidR="004E75AD" w:rsidRPr="00E37160" w:rsidRDefault="0046778D" w:rsidP="003A4438">
      <w:pPr>
        <w:pStyle w:val="RozdziaRK"/>
      </w:pPr>
      <w:bookmarkStart w:id="295" w:name="_Toc13484981"/>
      <w:bookmarkStart w:id="296" w:name="_Toc13562599"/>
      <w:bookmarkStart w:id="297" w:name="_Toc200089387"/>
      <w:bookmarkEnd w:id="295"/>
      <w:bookmarkEnd w:id="296"/>
      <w:r w:rsidRPr="00E37160">
        <w:t>Procedura wyboru projektów</w:t>
      </w:r>
      <w:bookmarkEnd w:id="297"/>
    </w:p>
    <w:p w14:paraId="37D8DFA4" w14:textId="77777777" w:rsidR="004E75AD" w:rsidRPr="00E37160" w:rsidRDefault="00702FF9" w:rsidP="00CC51A2">
      <w:pPr>
        <w:pStyle w:val="Styl6"/>
      </w:pPr>
      <w:bookmarkStart w:id="298" w:name="_Toc200089388"/>
      <w:r w:rsidRPr="00E37160">
        <w:t xml:space="preserve">Zasady </w:t>
      </w:r>
      <w:r w:rsidR="00826EAD" w:rsidRPr="00E37160">
        <w:t xml:space="preserve">dotyczące </w:t>
      </w:r>
      <w:r w:rsidRPr="00E37160">
        <w:t>procesu wyboru projektów</w:t>
      </w:r>
      <w:bookmarkEnd w:id="298"/>
      <w:r w:rsidRPr="00E37160" w:rsidDel="00702FF9">
        <w:t xml:space="preserve"> </w:t>
      </w:r>
    </w:p>
    <w:p w14:paraId="16085718" w14:textId="7C2AB8E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01189D" w:rsidRPr="00BB38FC">
        <w:rPr>
          <w:rFonts w:ascii="Arial" w:hAnsi="Arial" w:cs="Arial"/>
          <w:iCs/>
          <w:sz w:val="22"/>
          <w:szCs w:val="22"/>
        </w:rPr>
        <w:t>9</w:t>
      </w:r>
      <w:r w:rsidR="0074799F" w:rsidRPr="00BB38FC">
        <w:rPr>
          <w:rFonts w:ascii="Arial" w:hAnsi="Arial" w:cs="Arial"/>
          <w:iCs/>
          <w:sz w:val="22"/>
          <w:szCs w:val="22"/>
        </w:rPr>
        <w:t>0 dni roboczych</w:t>
      </w:r>
      <w:r w:rsidRPr="00E37160">
        <w:rPr>
          <w:rFonts w:ascii="Arial" w:hAnsi="Arial" w:cs="Arial"/>
          <w:iCs/>
          <w:sz w:val="22"/>
          <w:szCs w:val="22"/>
        </w:rPr>
        <w:t xml:space="preserve"> od dnia zamknięcia naboru projektów. </w:t>
      </w:r>
    </w:p>
    <w:p w14:paraId="5901F641" w14:textId="4D3401CA"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5"/>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5F357028"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74799F">
        <w:rPr>
          <w:rFonts w:ascii="Arial" w:hAnsi="Arial" w:cs="Arial"/>
          <w:sz w:val="22"/>
          <w:szCs w:val="22"/>
          <w:lang w:val="pl-PL"/>
        </w:rPr>
        <w:t>.</w:t>
      </w:r>
    </w:p>
    <w:p w14:paraId="47C237EC" w14:textId="77777777" w:rsidR="00993382" w:rsidRPr="00E37160" w:rsidRDefault="00993382" w:rsidP="005F3A1C">
      <w:pPr>
        <w:pStyle w:val="Akapitzlist"/>
        <w:autoSpaceDE w:val="0"/>
        <w:autoSpaceDN w:val="0"/>
        <w:adjustRightInd w:val="0"/>
        <w:spacing w:before="120" w:after="120" w:line="271" w:lineRule="auto"/>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2CE2DB72"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BB38FC">
        <w:rPr>
          <w:rFonts w:ascii="Arial" w:hAnsi="Arial" w:cs="Arial"/>
          <w:sz w:val="22"/>
          <w:szCs w:val="22"/>
          <w:lang w:val="pl-PL"/>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299" w:name="_Toc200089389"/>
      <w:bookmarkStart w:id="300" w:name="_Hlk134168354"/>
      <w:r w:rsidRPr="00E37160">
        <w:t xml:space="preserve">I etap – </w:t>
      </w:r>
      <w:r w:rsidR="00B91283" w:rsidRPr="00E37160">
        <w:t>ocena formalna</w:t>
      </w:r>
      <w:bookmarkEnd w:id="299"/>
    </w:p>
    <w:bookmarkEnd w:id="300"/>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0D28B04A"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w:t>
      </w:r>
      <w:r w:rsidRPr="00BB38FC">
        <w:rPr>
          <w:rFonts w:ascii="Arial" w:hAnsi="Arial" w:cs="Arial"/>
          <w:sz w:val="22"/>
          <w:szCs w:val="22"/>
        </w:rPr>
        <w:t>do</w:t>
      </w:r>
      <w:r w:rsidR="0074799F" w:rsidRPr="00BB38FC">
        <w:rPr>
          <w:rFonts w:ascii="Arial" w:hAnsi="Arial" w:cs="Arial"/>
          <w:sz w:val="22"/>
          <w:szCs w:val="22"/>
        </w:rPr>
        <w:t xml:space="preserve"> </w:t>
      </w:r>
      <w:r w:rsidR="00296529">
        <w:rPr>
          <w:rFonts w:ascii="Arial" w:hAnsi="Arial" w:cs="Arial"/>
          <w:sz w:val="22"/>
          <w:szCs w:val="22"/>
        </w:rPr>
        <w:t>20</w:t>
      </w:r>
      <w:r w:rsidR="00BB38FC" w:rsidRPr="00BB38FC">
        <w:rPr>
          <w:rFonts w:ascii="Arial" w:hAnsi="Arial" w:cs="Arial"/>
          <w:sz w:val="22"/>
          <w:szCs w:val="22"/>
          <w:lang w:val="pl-PL"/>
        </w:rPr>
        <w:t xml:space="preserve"> </w:t>
      </w:r>
      <w:r w:rsidRPr="00E37160">
        <w:rPr>
          <w:rFonts w:ascii="Arial" w:hAnsi="Arial" w:cs="Arial"/>
          <w:sz w:val="22"/>
          <w:szCs w:val="22"/>
        </w:rPr>
        <w:t xml:space="preserve">dni </w:t>
      </w:r>
      <w:r w:rsidR="0074799F">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41D92">
        <w:rPr>
          <w:rFonts w:ascii="Arial" w:hAnsi="Arial" w:cs="Arial"/>
          <w:sz w:val="22"/>
          <w:szCs w:val="22"/>
          <w:lang w:val="pl-PL"/>
        </w:rPr>
        <w:t>7.5</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7AFEFFC" w14:textId="77777777" w:rsidR="0001189D" w:rsidRPr="0001189D" w:rsidRDefault="0001189D" w:rsidP="0001189D">
            <w:pPr>
              <w:spacing w:before="120" w:after="120" w:line="268" w:lineRule="auto"/>
              <w:rPr>
                <w:rFonts w:ascii="Arial" w:hAnsi="Arial" w:cs="Arial"/>
                <w:sz w:val="22"/>
                <w:szCs w:val="22"/>
              </w:rPr>
            </w:pPr>
            <w:r w:rsidRPr="0001189D">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3967AA7" w14:textId="77777777" w:rsidR="0001189D" w:rsidRPr="0001189D" w:rsidRDefault="0001189D" w:rsidP="0001189D">
            <w:pPr>
              <w:spacing w:before="120" w:after="120" w:line="268" w:lineRule="auto"/>
              <w:rPr>
                <w:rFonts w:ascii="Arial" w:hAnsi="Arial" w:cs="Arial"/>
                <w:sz w:val="22"/>
                <w:szCs w:val="22"/>
              </w:rPr>
            </w:pPr>
            <w:r w:rsidRPr="0001189D">
              <w:rPr>
                <w:rFonts w:ascii="Arial" w:hAnsi="Arial" w:cs="Arial"/>
                <w:sz w:val="22"/>
                <w:szCs w:val="22"/>
              </w:rPr>
              <w:t>Kryterium uznaje się za spełnione jeśli wszystkie poniższe warunki są spełnione:</w:t>
            </w:r>
          </w:p>
          <w:p w14:paraId="2F1DD5D8" w14:textId="77777777" w:rsid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 xml:space="preserve">wszystkie pola we wniosku o dofinansowanie i/lub załącznikach są </w:t>
            </w:r>
            <w:r w:rsidRPr="0001189D">
              <w:rPr>
                <w:rFonts w:ascii="Arial" w:hAnsi="Arial" w:cs="Arial"/>
                <w:sz w:val="22"/>
                <w:szCs w:val="22"/>
              </w:rPr>
              <w:lastRenderedPageBreak/>
              <w:t>wypełnione w języku polskim,</w:t>
            </w:r>
          </w:p>
          <w:p w14:paraId="14778CA1" w14:textId="4B052BDF" w:rsidR="0001189D" w:rsidRP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dane teleadresowe zostały prawidłowo wypełnione,</w:t>
            </w:r>
          </w:p>
          <w:p w14:paraId="495AB150" w14:textId="66A1FFD2" w:rsidR="0001189D" w:rsidRP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 xml:space="preserve">treść wniosku o dofinansowanie i załącznikach jest zrozumiała, </w:t>
            </w:r>
          </w:p>
          <w:p w14:paraId="37512613" w14:textId="392329C5" w:rsidR="0001189D" w:rsidRPr="0001189D" w:rsidRDefault="0001189D" w:rsidP="0001189D">
            <w:pPr>
              <w:spacing w:before="120" w:after="120" w:line="268" w:lineRule="auto"/>
              <w:rPr>
                <w:rFonts w:ascii="Arial" w:hAnsi="Arial" w:cs="Arial"/>
                <w:sz w:val="22"/>
                <w:szCs w:val="22"/>
              </w:rPr>
            </w:pPr>
            <w:r>
              <w:rPr>
                <w:rFonts w:ascii="Arial" w:hAnsi="Arial" w:cs="Arial"/>
                <w:sz w:val="22"/>
                <w:szCs w:val="22"/>
              </w:rPr>
              <w:t xml:space="preserve">- </w:t>
            </w:r>
            <w:r w:rsidRPr="0001189D">
              <w:rPr>
                <w:rFonts w:ascii="Arial" w:hAnsi="Arial" w:cs="Arial"/>
                <w:sz w:val="22"/>
                <w:szCs w:val="22"/>
              </w:rPr>
              <w:t>załączono i wypełniono wszystkie wymagane załączniki (jeśli dotyczy).</w:t>
            </w:r>
          </w:p>
          <w:p w14:paraId="3F2E82D7" w14:textId="77777777" w:rsidR="0001189D" w:rsidRPr="0001189D" w:rsidRDefault="0001189D" w:rsidP="0001189D">
            <w:pPr>
              <w:spacing w:before="120" w:after="120" w:line="268" w:lineRule="auto"/>
              <w:rPr>
                <w:rFonts w:ascii="Arial" w:hAnsi="Arial" w:cs="Arial"/>
                <w:sz w:val="22"/>
                <w:szCs w:val="22"/>
              </w:rPr>
            </w:pPr>
          </w:p>
          <w:p w14:paraId="765E4712" w14:textId="77777777" w:rsidR="0001189D" w:rsidRDefault="0001189D" w:rsidP="0001189D">
            <w:pPr>
              <w:spacing w:before="120" w:after="120" w:line="268" w:lineRule="auto"/>
              <w:rPr>
                <w:rFonts w:ascii="Arial" w:hAnsi="Arial" w:cs="Arial"/>
                <w:sz w:val="22"/>
                <w:szCs w:val="22"/>
              </w:rPr>
            </w:pPr>
            <w:r w:rsidRPr="0001189D">
              <w:rPr>
                <w:rFonts w:ascii="Arial" w:hAnsi="Arial" w:cs="Arial"/>
                <w:sz w:val="22"/>
                <w:szCs w:val="22"/>
              </w:rPr>
              <w:t xml:space="preserve">Kryterium będzie weryfikowane na podstawie treści wniosku o dofinansowanie projektu. </w:t>
            </w:r>
          </w:p>
          <w:p w14:paraId="2B622A8A" w14:textId="2D03D772" w:rsidR="00C2614A" w:rsidRPr="00E37160" w:rsidRDefault="0001189D" w:rsidP="0001189D">
            <w:pPr>
              <w:spacing w:before="120" w:after="120" w:line="268" w:lineRule="auto"/>
              <w:rPr>
                <w:rFonts w:ascii="Arial" w:hAnsi="Arial" w:cs="Arial"/>
                <w:sz w:val="22"/>
                <w:szCs w:val="22"/>
              </w:rPr>
            </w:pPr>
            <w:r w:rsidRPr="0001189D">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500112F" w14:textId="77777777" w:rsidR="00841D92" w:rsidRDefault="00841D92" w:rsidP="00841D92">
            <w:pPr>
              <w:spacing w:before="120" w:after="120" w:line="268" w:lineRule="auto"/>
              <w:rPr>
                <w:rFonts w:ascii="Arial" w:hAnsi="Arial" w:cs="Arial"/>
                <w:sz w:val="22"/>
                <w:szCs w:val="22"/>
              </w:rPr>
            </w:pPr>
            <w:r>
              <w:rPr>
                <w:rFonts w:ascii="Arial" w:hAnsi="Arial" w:cs="Arial"/>
                <w:sz w:val="22"/>
                <w:szCs w:val="22"/>
              </w:rPr>
              <w:lastRenderedPageBreak/>
              <w:t>Spełnienie kryterium jest konieczne do przyznania dofinansowania.</w:t>
            </w:r>
          </w:p>
          <w:p w14:paraId="4EA03355" w14:textId="77777777" w:rsidR="00841D92" w:rsidRDefault="00841D92" w:rsidP="00841D92">
            <w:pPr>
              <w:spacing w:before="120" w:after="120" w:line="268" w:lineRule="auto"/>
              <w:rPr>
                <w:rFonts w:ascii="Arial" w:hAnsi="Arial" w:cs="Arial"/>
                <w:sz w:val="22"/>
                <w:szCs w:val="22"/>
              </w:rPr>
            </w:pPr>
            <w:r>
              <w:rPr>
                <w:rFonts w:ascii="Arial" w:hAnsi="Arial" w:cs="Arial"/>
                <w:sz w:val="22"/>
                <w:szCs w:val="22"/>
              </w:rPr>
              <w:t>Ocena spełniania kryterium polega na przypisaniu wartości logicznych „tak”, „nie”.</w:t>
            </w:r>
          </w:p>
          <w:p w14:paraId="72DE15FF" w14:textId="77777777" w:rsidR="00841D92" w:rsidRDefault="00841D92" w:rsidP="00841D92">
            <w:pPr>
              <w:spacing w:before="120" w:after="120" w:line="268" w:lineRule="auto"/>
              <w:rPr>
                <w:rFonts w:ascii="Arial" w:hAnsi="Arial" w:cs="Arial"/>
                <w:sz w:val="22"/>
                <w:szCs w:val="22"/>
              </w:rPr>
            </w:pPr>
            <w:r>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lastRenderedPageBreak/>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56610">
      <w:pPr>
        <w:pStyle w:val="Akapitzlist"/>
        <w:numPr>
          <w:ilvl w:val="0"/>
          <w:numId w:val="80"/>
        </w:numPr>
        <w:tabs>
          <w:tab w:val="left" w:pos="284"/>
          <w:tab w:val="left" w:pos="851"/>
        </w:tabs>
        <w:spacing w:before="120" w:after="120" w:line="276"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56610">
      <w:pPr>
        <w:pStyle w:val="Akapitzlist"/>
        <w:numPr>
          <w:ilvl w:val="0"/>
          <w:numId w:val="80"/>
        </w:numPr>
        <w:tabs>
          <w:tab w:val="left" w:pos="284"/>
          <w:tab w:val="left" w:pos="851"/>
        </w:tabs>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2B80175E" w:rsidR="00993382"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841D92">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59FE9D1" w14:textId="77777777" w:rsidR="00356610" w:rsidRPr="00E37160" w:rsidRDefault="00356610" w:rsidP="00055CC3">
      <w:pPr>
        <w:pStyle w:val="Akapitzlist"/>
        <w:spacing w:before="120" w:after="120" w:line="271" w:lineRule="auto"/>
        <w:ind w:left="0"/>
        <w:rPr>
          <w:rFonts w:ascii="Arial" w:hAnsi="Arial" w:cs="Arial"/>
          <w:sz w:val="22"/>
          <w:szCs w:val="22"/>
        </w:rPr>
      </w:pP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2339549C"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841D92">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1" w:name="_Toc20008939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1"/>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AA4A361" w:rsidR="005E6671"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6"/>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w:t>
      </w:r>
      <w:r w:rsidRPr="00E37160">
        <w:rPr>
          <w:rFonts w:ascii="Arial" w:hAnsi="Arial" w:cs="Arial"/>
          <w:sz w:val="22"/>
          <w:szCs w:val="22"/>
          <w:lang w:val="pl-PL"/>
        </w:rPr>
        <w:lastRenderedPageBreak/>
        <w:t xml:space="preserve">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841D92">
        <w:rPr>
          <w:rFonts w:ascii="Arial" w:hAnsi="Arial" w:cs="Arial"/>
          <w:sz w:val="22"/>
          <w:szCs w:val="22"/>
          <w:lang w:val="pl-PL"/>
        </w:rPr>
        <w:t>7.6</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91C90A3"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F63BF2" w:rsidRPr="00E37160" w:rsidDel="00F63BF2">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E8756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E87566">
        <w:tc>
          <w:tcPr>
            <w:tcW w:w="675" w:type="dxa"/>
          </w:tcPr>
          <w:p w14:paraId="75379BFC" w14:textId="77777777" w:rsidR="00C2614A" w:rsidRPr="00965251" w:rsidRDefault="00C2614A" w:rsidP="00295C8C">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716813A5" w14:textId="725EDDBE" w:rsidR="00C2614A" w:rsidRPr="00965251" w:rsidRDefault="00841D92" w:rsidP="00E87566">
            <w:pPr>
              <w:spacing w:before="120" w:after="120" w:line="271" w:lineRule="auto"/>
              <w:rPr>
                <w:rFonts w:ascii="Arial" w:hAnsi="Arial" w:cs="Arial"/>
                <w:b/>
                <w:bCs/>
                <w:sz w:val="22"/>
                <w:szCs w:val="22"/>
              </w:rPr>
            </w:pPr>
            <w:r w:rsidRPr="00965251">
              <w:rPr>
                <w:rFonts w:ascii="Arial" w:eastAsia="MyriadPro-Regular" w:hAnsi="Arial" w:cs="Arial"/>
                <w:b/>
                <w:bCs/>
                <w:sz w:val="22"/>
                <w:szCs w:val="22"/>
              </w:rPr>
              <w:t>Kwalifikowalność Wnioskodawcy</w:t>
            </w:r>
          </w:p>
        </w:tc>
        <w:tc>
          <w:tcPr>
            <w:tcW w:w="2693" w:type="dxa"/>
          </w:tcPr>
          <w:p w14:paraId="3429A293"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C4EB5FF"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Wnioskodawca nie podlega wykluczeniu z ubiegania się o dofinansowanie.</w:t>
            </w:r>
          </w:p>
          <w:p w14:paraId="32A8D440"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O dofinansowanie nie mogą ubiegać się wnioskodawcy:</w:t>
            </w:r>
          </w:p>
          <w:p w14:paraId="11E36236"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1)</w:t>
            </w:r>
            <w:r w:rsidRPr="00841D92">
              <w:rPr>
                <w:rFonts w:ascii="Arial" w:hAnsi="Arial" w:cs="Arial"/>
                <w:sz w:val="22"/>
                <w:szCs w:val="22"/>
              </w:rPr>
              <w:tab/>
              <w:t>wobec których orzeczono zakaz dostępu do środków funduszy europejskich na podstawie odrębnych przepisów, w tym:</w:t>
            </w:r>
          </w:p>
          <w:p w14:paraId="5F20F679" w14:textId="77777777" w:rsidR="00C2614A" w:rsidRDefault="00841D92" w:rsidP="00841D92">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 xml:space="preserve">art. 207 ust. 4 ustawy z dnia 27 sierpnia 2009 r. o finansach publicznych (Dz. U. z 2022 r. poz. 1634 z </w:t>
            </w:r>
            <w:proofErr w:type="spellStart"/>
            <w:r w:rsidRPr="00841D92">
              <w:rPr>
                <w:rFonts w:ascii="Arial" w:hAnsi="Arial" w:cs="Arial"/>
                <w:sz w:val="22"/>
                <w:szCs w:val="22"/>
              </w:rPr>
              <w:t>późn</w:t>
            </w:r>
            <w:proofErr w:type="spellEnd"/>
            <w:r w:rsidRPr="00841D92">
              <w:rPr>
                <w:rFonts w:ascii="Arial" w:hAnsi="Arial" w:cs="Arial"/>
                <w:sz w:val="22"/>
                <w:szCs w:val="22"/>
              </w:rPr>
              <w:t>. zm.),</w:t>
            </w:r>
          </w:p>
          <w:p w14:paraId="4BF61BC4" w14:textId="3BCB206C" w:rsidR="00841D92" w:rsidRPr="00841D92" w:rsidRDefault="00841D92" w:rsidP="00841D92">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 xml:space="preserve">art. 12 ust. 1 pkt 1 ustawy z dnia 15 </w:t>
            </w:r>
            <w:r w:rsidRPr="00841D92">
              <w:rPr>
                <w:rFonts w:ascii="Arial" w:hAnsi="Arial" w:cs="Arial"/>
                <w:sz w:val="22"/>
                <w:szCs w:val="22"/>
              </w:rPr>
              <w:lastRenderedPageBreak/>
              <w:t>czerwca 2012 r. o skutkach powierzania wykonywania pracy cudzoziemcom przebywającym wbrew przepisom na terytorium Rzeczypospolitej Polskiej (Dz. U. z 2021 poz. 1745),</w:t>
            </w:r>
          </w:p>
          <w:p w14:paraId="3B94153B" w14:textId="43C6C978" w:rsidR="00841D92" w:rsidRPr="00841D92" w:rsidRDefault="00841D92" w:rsidP="00841D92">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 xml:space="preserve">art. 9 ust. 1 pkt 2a ustawy z dnia 28 października 2002 r. o odpowiedzialności podmiotów zbiorowych za czyny zabronione pod groźbą kary (Dz. U. z 2020 r. poz. 358 z </w:t>
            </w:r>
            <w:proofErr w:type="spellStart"/>
            <w:r w:rsidRPr="00841D92">
              <w:rPr>
                <w:rFonts w:ascii="Arial" w:hAnsi="Arial" w:cs="Arial"/>
                <w:sz w:val="22"/>
                <w:szCs w:val="22"/>
              </w:rPr>
              <w:t>późn</w:t>
            </w:r>
            <w:proofErr w:type="spellEnd"/>
            <w:r w:rsidRPr="00841D92">
              <w:rPr>
                <w:rFonts w:ascii="Arial" w:hAnsi="Arial" w:cs="Arial"/>
                <w:sz w:val="22"/>
                <w:szCs w:val="22"/>
              </w:rPr>
              <w:t>. zm.),</w:t>
            </w:r>
          </w:p>
          <w:p w14:paraId="3AFF48E8"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2)</w:t>
            </w:r>
            <w:r w:rsidRPr="00841D92">
              <w:rPr>
                <w:rFonts w:ascii="Arial" w:hAnsi="Arial" w:cs="Arial"/>
                <w:sz w:val="22"/>
                <w:szCs w:val="22"/>
              </w:rPr>
              <w:tab/>
              <w:t xml:space="preserve">wobec których zakazane zostało udzielanie bezpośredniego lub pośredniego wsparcia ze środków unijnych na podstawie art 1 ustawy </w:t>
            </w:r>
          </w:p>
          <w:p w14:paraId="6E9CC944"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0FE21F81"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t>3)</w:t>
            </w:r>
            <w:r w:rsidRPr="00841D92">
              <w:rPr>
                <w:rFonts w:ascii="Arial" w:hAnsi="Arial" w:cs="Arial"/>
                <w:sz w:val="22"/>
                <w:szCs w:val="22"/>
              </w:rPr>
              <w:tab/>
              <w:t xml:space="preserve">którzy podjęli jakiekolwiek działania dyskryminujące  sprzeczne z zasadami, o których mowa w art. 9 ust. 3 Rozporządzenia nr 2021/1060 </w:t>
            </w:r>
          </w:p>
          <w:p w14:paraId="70DF5D9E" w14:textId="77777777" w:rsidR="00841D92" w:rsidRPr="00841D92" w:rsidRDefault="00841D92" w:rsidP="00841D92">
            <w:pPr>
              <w:spacing w:before="120" w:after="120" w:line="271" w:lineRule="auto"/>
              <w:rPr>
                <w:rFonts w:ascii="Arial" w:hAnsi="Arial" w:cs="Arial"/>
                <w:sz w:val="22"/>
                <w:szCs w:val="22"/>
              </w:rPr>
            </w:pPr>
            <w:r w:rsidRPr="00841D92">
              <w:rPr>
                <w:rFonts w:ascii="Arial" w:hAnsi="Arial" w:cs="Arial"/>
                <w:sz w:val="22"/>
                <w:szCs w:val="22"/>
              </w:rPr>
              <w:lastRenderedPageBreak/>
              <w:t>Kryterium uznaje się za spełnione jeśli wszystkie poniższe warunki są spełnione:</w:t>
            </w:r>
          </w:p>
          <w:p w14:paraId="1C7081C7" w14:textId="5E1F5A0C" w:rsidR="006A0670" w:rsidRPr="006A0670" w:rsidRDefault="00841D92" w:rsidP="006A0670">
            <w:pPr>
              <w:spacing w:before="120" w:after="120" w:line="271" w:lineRule="auto"/>
              <w:rPr>
                <w:rFonts w:ascii="Arial" w:hAnsi="Arial" w:cs="Arial"/>
                <w:sz w:val="22"/>
                <w:szCs w:val="22"/>
              </w:rPr>
            </w:pPr>
            <w:r>
              <w:rPr>
                <w:rFonts w:ascii="Arial" w:hAnsi="Arial" w:cs="Arial"/>
                <w:sz w:val="22"/>
                <w:szCs w:val="22"/>
              </w:rPr>
              <w:t>-</w:t>
            </w:r>
            <w:r w:rsidRPr="00841D92">
              <w:rPr>
                <w:rFonts w:ascii="Arial" w:hAnsi="Arial" w:cs="Arial"/>
                <w:sz w:val="22"/>
                <w:szCs w:val="22"/>
              </w:rPr>
              <w:tab/>
              <w:t>zgodność statusu prawnego wnioskodawcy z typami potencjalnych beneficjentów danego Działania/typu projektu określonymi w Regulaminie wyboru projektów. Typ wnioskodawcy</w:t>
            </w:r>
            <w:r w:rsidR="006A0670">
              <w:t xml:space="preserve"> </w:t>
            </w:r>
            <w:r w:rsidR="006A0670" w:rsidRPr="006A0670">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232F64F2" w14:textId="348FDEFE" w:rsidR="006A0670" w:rsidRPr="006A0670" w:rsidRDefault="006A0670" w:rsidP="006A0670">
            <w:pPr>
              <w:spacing w:before="120" w:after="120" w:line="271" w:lineRule="auto"/>
              <w:rPr>
                <w:rFonts w:ascii="Arial" w:hAnsi="Arial" w:cs="Arial"/>
                <w:sz w:val="22"/>
                <w:szCs w:val="22"/>
              </w:rPr>
            </w:pPr>
            <w:r>
              <w:rPr>
                <w:rFonts w:ascii="Arial" w:hAnsi="Arial" w:cs="Arial"/>
                <w:sz w:val="22"/>
                <w:szCs w:val="22"/>
              </w:rPr>
              <w:t>-</w:t>
            </w:r>
            <w:r w:rsidRPr="006A0670">
              <w:rPr>
                <w:rFonts w:ascii="Arial" w:hAnsi="Arial" w:cs="Arial"/>
                <w:sz w:val="22"/>
                <w:szCs w:val="22"/>
              </w:rPr>
              <w:tab/>
              <w:t>brak wykluczenia Wnioskodawcy oraz partnerów projektów (jeśli dotyczy) z ubiegania się o dofinansowanie ze środków funduszy europejskich na podstawie odrębnych przepisów,</w:t>
            </w:r>
          </w:p>
          <w:p w14:paraId="6C404D7C" w14:textId="2B78B92B" w:rsidR="006A0670" w:rsidRPr="006A0670" w:rsidRDefault="006A0670" w:rsidP="006A0670">
            <w:pPr>
              <w:spacing w:before="120" w:after="120" w:line="271" w:lineRule="auto"/>
              <w:rPr>
                <w:rFonts w:ascii="Arial" w:hAnsi="Arial" w:cs="Arial"/>
                <w:sz w:val="22"/>
                <w:szCs w:val="22"/>
              </w:rPr>
            </w:pPr>
            <w:r>
              <w:rPr>
                <w:rFonts w:ascii="Arial" w:hAnsi="Arial" w:cs="Arial"/>
                <w:sz w:val="22"/>
                <w:szCs w:val="22"/>
              </w:rPr>
              <w:t>-</w:t>
            </w:r>
            <w:r w:rsidRPr="006A0670">
              <w:rPr>
                <w:rFonts w:ascii="Arial" w:hAnsi="Arial" w:cs="Arial"/>
                <w:sz w:val="22"/>
                <w:szCs w:val="22"/>
              </w:rPr>
              <w:tab/>
              <w:t xml:space="preserve">w przypadku jednostki samorządu terytorialnego, która jest wnioskodawcą (lub podmiotu przez nią kontrolowanego lub od niej zależnego) na jej </w:t>
            </w:r>
            <w:r w:rsidRPr="006A0670">
              <w:rPr>
                <w:rFonts w:ascii="Arial" w:hAnsi="Arial" w:cs="Arial"/>
                <w:sz w:val="22"/>
                <w:szCs w:val="22"/>
              </w:rPr>
              <w:lastRenderedPageBreak/>
              <w:t>obszarze nie obowiązują przyjęte przez nią dyskryminujące akty prawne</w:t>
            </w:r>
          </w:p>
          <w:p w14:paraId="79E98960" w14:textId="77777777" w:rsidR="006A0670" w:rsidRPr="006A0670" w:rsidRDefault="006A0670" w:rsidP="006A0670">
            <w:pPr>
              <w:spacing w:before="120" w:after="120" w:line="271" w:lineRule="auto"/>
              <w:rPr>
                <w:rFonts w:ascii="Arial" w:hAnsi="Arial" w:cs="Arial"/>
                <w:sz w:val="22"/>
                <w:szCs w:val="22"/>
              </w:rPr>
            </w:pPr>
            <w:r w:rsidRPr="006A0670">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0F48277B" w:rsidR="00841D92" w:rsidRPr="00E37160" w:rsidRDefault="006A0670" w:rsidP="006A0670">
            <w:pPr>
              <w:spacing w:before="120" w:after="120" w:line="271" w:lineRule="auto"/>
              <w:rPr>
                <w:rFonts w:ascii="Arial" w:hAnsi="Arial" w:cs="Arial"/>
                <w:sz w:val="22"/>
                <w:szCs w:val="22"/>
              </w:rPr>
            </w:pPr>
            <w:r w:rsidRPr="006A0670">
              <w:rPr>
                <w:rFonts w:ascii="Arial" w:hAnsi="Arial" w:cs="Arial"/>
                <w:sz w:val="22"/>
                <w:szCs w:val="22"/>
              </w:rPr>
              <w:t>Kryterium wynika z Rozporządzenia Parlamentu Europejskiego i Rady (UE) 2021/1060 z dnia 24 czerwca 2021 r. art. 73 ust. 2 lit. a.</w:t>
            </w:r>
          </w:p>
        </w:tc>
        <w:tc>
          <w:tcPr>
            <w:tcW w:w="3969" w:type="dxa"/>
          </w:tcPr>
          <w:p w14:paraId="18429A97" w14:textId="77777777" w:rsidR="006A0670" w:rsidRPr="006A0670" w:rsidRDefault="006A0670" w:rsidP="006A0670">
            <w:pPr>
              <w:spacing w:before="120" w:after="120" w:line="271" w:lineRule="auto"/>
              <w:rPr>
                <w:rFonts w:ascii="Arial" w:hAnsi="Arial" w:cs="Arial"/>
                <w:sz w:val="22"/>
                <w:szCs w:val="22"/>
              </w:rPr>
            </w:pPr>
            <w:r w:rsidRPr="006A0670">
              <w:rPr>
                <w:rFonts w:ascii="Arial" w:hAnsi="Arial" w:cs="Arial"/>
                <w:sz w:val="22"/>
                <w:szCs w:val="22"/>
              </w:rPr>
              <w:lastRenderedPageBreak/>
              <w:t>Spełnienie kryterium jest konieczne do przyznania dofinansowania.</w:t>
            </w:r>
          </w:p>
          <w:p w14:paraId="4E31553E" w14:textId="77777777" w:rsidR="006A0670" w:rsidRPr="006A0670" w:rsidRDefault="006A0670" w:rsidP="006A0670">
            <w:pPr>
              <w:spacing w:before="120" w:after="120" w:line="271" w:lineRule="auto"/>
              <w:rPr>
                <w:rFonts w:ascii="Arial" w:hAnsi="Arial" w:cs="Arial"/>
                <w:sz w:val="22"/>
                <w:szCs w:val="22"/>
              </w:rPr>
            </w:pPr>
          </w:p>
          <w:p w14:paraId="7698D6DA" w14:textId="77777777" w:rsidR="006A0670" w:rsidRPr="006A0670" w:rsidRDefault="006A0670" w:rsidP="006A0670">
            <w:pPr>
              <w:spacing w:before="120" w:after="120" w:line="271" w:lineRule="auto"/>
              <w:rPr>
                <w:rFonts w:ascii="Arial" w:hAnsi="Arial" w:cs="Arial"/>
                <w:sz w:val="22"/>
                <w:szCs w:val="22"/>
              </w:rPr>
            </w:pPr>
            <w:r w:rsidRPr="006A0670">
              <w:rPr>
                <w:rFonts w:ascii="Arial" w:hAnsi="Arial" w:cs="Arial"/>
                <w:sz w:val="22"/>
                <w:szCs w:val="22"/>
              </w:rPr>
              <w:t>Ocena spełniania kryterium polega na przypisaniu wartości logicznych „tak”, „nie”.</w:t>
            </w:r>
          </w:p>
          <w:p w14:paraId="4EC467EF" w14:textId="77777777" w:rsidR="00C2614A" w:rsidRDefault="006A0670" w:rsidP="006A0670">
            <w:pPr>
              <w:spacing w:before="120" w:after="120" w:line="271" w:lineRule="auto"/>
              <w:rPr>
                <w:rFonts w:ascii="Arial" w:hAnsi="Arial" w:cs="Arial"/>
                <w:sz w:val="22"/>
                <w:szCs w:val="22"/>
              </w:rPr>
            </w:pPr>
            <w:r w:rsidRPr="006A0670">
              <w:rPr>
                <w:rFonts w:ascii="Arial" w:hAnsi="Arial" w:cs="Arial"/>
                <w:sz w:val="22"/>
                <w:szCs w:val="22"/>
              </w:rPr>
              <w:t>Projekty niespełniające kryterium są odrzucane.</w:t>
            </w:r>
          </w:p>
          <w:p w14:paraId="628E55A2" w14:textId="77777777" w:rsidR="006A0670" w:rsidRDefault="006A0670" w:rsidP="006A0670">
            <w:pPr>
              <w:spacing w:before="120" w:after="120" w:line="271" w:lineRule="auto"/>
              <w:rPr>
                <w:rFonts w:ascii="Arial" w:hAnsi="Arial" w:cs="Arial"/>
                <w:sz w:val="22"/>
                <w:szCs w:val="22"/>
              </w:rPr>
            </w:pPr>
          </w:p>
          <w:p w14:paraId="55B8188D" w14:textId="77777777" w:rsidR="006A0670" w:rsidRPr="006A0670" w:rsidRDefault="006A0670" w:rsidP="006A0670">
            <w:pPr>
              <w:spacing w:before="120" w:after="120" w:line="271" w:lineRule="auto"/>
              <w:rPr>
                <w:rFonts w:ascii="Arial" w:hAnsi="Arial" w:cs="Arial"/>
                <w:b/>
                <w:bCs/>
                <w:sz w:val="22"/>
                <w:szCs w:val="22"/>
                <w:u w:val="single"/>
              </w:rPr>
            </w:pPr>
            <w:r w:rsidRPr="006A0670">
              <w:rPr>
                <w:rFonts w:ascii="Arial" w:hAnsi="Arial" w:cs="Arial"/>
                <w:b/>
                <w:bCs/>
                <w:sz w:val="22"/>
                <w:szCs w:val="22"/>
                <w:u w:val="single"/>
              </w:rPr>
              <w:t>Dodatkowe informacje:</w:t>
            </w:r>
          </w:p>
          <w:p w14:paraId="1EF2DC42" w14:textId="27C569EC" w:rsidR="006A0670" w:rsidRPr="00E37160" w:rsidRDefault="006A0670" w:rsidP="006A0670">
            <w:pPr>
              <w:spacing w:before="120" w:after="120" w:line="271" w:lineRule="auto"/>
              <w:rPr>
                <w:rFonts w:ascii="Arial" w:hAnsi="Arial" w:cs="Arial"/>
                <w:sz w:val="22"/>
                <w:szCs w:val="22"/>
              </w:rPr>
            </w:pPr>
            <w:r w:rsidRPr="006A0670">
              <w:rPr>
                <w:rFonts w:ascii="Arial" w:hAnsi="Arial" w:cs="Arial"/>
                <w:sz w:val="22"/>
                <w:szCs w:val="22"/>
              </w:rPr>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6A0670">
              <w:rPr>
                <w:rFonts w:ascii="Arial" w:hAnsi="Arial" w:cs="Arial"/>
                <w:i/>
                <w:iCs/>
                <w:sz w:val="22"/>
                <w:szCs w:val="22"/>
              </w:rPr>
              <w:t>Instrukcji wypełniania wniosku o dofinansowanie projektu</w:t>
            </w:r>
            <w:r w:rsidRPr="006A0670">
              <w:rPr>
                <w:rFonts w:ascii="Arial" w:hAnsi="Arial" w:cs="Arial"/>
                <w:sz w:val="22"/>
                <w:szCs w:val="22"/>
              </w:rPr>
              <w:t>.</w:t>
            </w:r>
          </w:p>
        </w:tc>
      </w:tr>
      <w:tr w:rsidR="00C2614A" w:rsidRPr="00E37160" w14:paraId="3F8FC1D3" w14:textId="77777777" w:rsidTr="00E87566">
        <w:tc>
          <w:tcPr>
            <w:tcW w:w="675" w:type="dxa"/>
          </w:tcPr>
          <w:p w14:paraId="0EF3AFF9" w14:textId="77777777" w:rsidR="00C2614A" w:rsidRPr="00965251" w:rsidRDefault="00C2614A"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35B29B34" w14:textId="51742704" w:rsidR="00C2614A" w:rsidRPr="00965251" w:rsidRDefault="006A0670" w:rsidP="00E87566">
            <w:pPr>
              <w:spacing w:before="120" w:after="120" w:line="271" w:lineRule="auto"/>
              <w:rPr>
                <w:rFonts w:ascii="Arial" w:hAnsi="Arial" w:cs="Arial"/>
                <w:b/>
                <w:bCs/>
                <w:color w:val="FF0000"/>
                <w:sz w:val="22"/>
                <w:szCs w:val="22"/>
              </w:rPr>
            </w:pPr>
            <w:r w:rsidRPr="00342534">
              <w:rPr>
                <w:rFonts w:ascii="Arial" w:hAnsi="Arial" w:cs="Arial"/>
                <w:b/>
                <w:bCs/>
                <w:sz w:val="22"/>
                <w:szCs w:val="22"/>
              </w:rPr>
              <w:t>Zgodność z przepisami prawa krajowego i unijnego</w:t>
            </w:r>
          </w:p>
        </w:tc>
        <w:tc>
          <w:tcPr>
            <w:tcW w:w="2693" w:type="dxa"/>
          </w:tcPr>
          <w:p w14:paraId="1079BC58"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W ramach kryterium ocenie podlega stan przygotowania projektu do realizacji w istniejącym otoczeniu prawnym.</w:t>
            </w:r>
          </w:p>
          <w:p w14:paraId="293B343E"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w:t>
            </w:r>
          </w:p>
          <w:p w14:paraId="5F4FF1CF" w14:textId="2C1B2055"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 xml:space="preserve">w trakcie oceny nie stwierdzono niezgodności z prawodawstwem </w:t>
            </w:r>
            <w:r w:rsidRPr="006A0670">
              <w:rPr>
                <w:rFonts w:ascii="Arial" w:hAnsi="Arial" w:cs="Arial"/>
                <w:bCs/>
                <w:sz w:val="22"/>
                <w:szCs w:val="22"/>
              </w:rPr>
              <w:lastRenderedPageBreak/>
              <w:t>krajowym i unijnym w zakresie odnoszącym się do sposobu realizacji i zakresu projektu oraz wnioskodawcy.</w:t>
            </w:r>
          </w:p>
          <w:p w14:paraId="18FC7063"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będzie weryfikowane na podstawie treści wniosku o dofinansowanie projektu. </w:t>
            </w:r>
          </w:p>
          <w:p w14:paraId="277045CE" w14:textId="77777777" w:rsidR="006A0670" w:rsidRPr="006A0670" w:rsidRDefault="006A0670" w:rsidP="006A0670">
            <w:pPr>
              <w:spacing w:before="120" w:after="120" w:line="271" w:lineRule="auto"/>
              <w:rPr>
                <w:rFonts w:ascii="Arial" w:hAnsi="Arial" w:cs="Arial"/>
                <w:bCs/>
                <w:sz w:val="22"/>
                <w:szCs w:val="22"/>
              </w:rPr>
            </w:pPr>
          </w:p>
          <w:p w14:paraId="1FF8F920" w14:textId="1932C063" w:rsidR="00C2614A" w:rsidRPr="00E3716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wynika z Rozporządzenia Parlamentu Europejskiego i Rady (UE) nr 2021/1060  z dnia 24 czerwca 2021 r.</w:t>
            </w:r>
          </w:p>
        </w:tc>
        <w:tc>
          <w:tcPr>
            <w:tcW w:w="3969" w:type="dxa"/>
          </w:tcPr>
          <w:p w14:paraId="42CFBACF"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lastRenderedPageBreak/>
              <w:t>Spełnienie kryterium jest konieczne do przyznania dofinansowania.</w:t>
            </w:r>
          </w:p>
          <w:p w14:paraId="363E63A1" w14:textId="10BA1226" w:rsidR="006A0670" w:rsidRPr="006A0670" w:rsidRDefault="00AB74C2" w:rsidP="006A0670">
            <w:pPr>
              <w:spacing w:before="120" w:after="120" w:line="271" w:lineRule="auto"/>
              <w:rPr>
                <w:rFonts w:ascii="Arial" w:hAnsi="Arial" w:cs="Arial"/>
                <w:bCs/>
                <w:sz w:val="22"/>
                <w:szCs w:val="22"/>
              </w:rPr>
            </w:pPr>
            <w:r w:rsidRPr="006A0670">
              <w:rPr>
                <w:rFonts w:ascii="Arial" w:hAnsi="Arial" w:cs="Arial"/>
                <w:bCs/>
                <w:sz w:val="22"/>
                <w:szCs w:val="22"/>
              </w:rPr>
              <w:t>Projekty niespełniające kryterium są odrzucane.</w:t>
            </w:r>
          </w:p>
          <w:p w14:paraId="612BEA70" w14:textId="77777777" w:rsidR="00C2614A"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Ocena spełniania kryterium polega na przypisaniu wartości logicznych „tak”, „nie”.</w:t>
            </w:r>
          </w:p>
          <w:p w14:paraId="2D7A154C" w14:textId="17E5933C" w:rsidR="006A0670" w:rsidRPr="00E37160" w:rsidRDefault="006A0670" w:rsidP="006A0670">
            <w:pPr>
              <w:spacing w:before="120" w:after="120" w:line="271" w:lineRule="auto"/>
              <w:rPr>
                <w:rFonts w:ascii="Arial" w:hAnsi="Arial" w:cs="Arial"/>
                <w:bCs/>
                <w:sz w:val="22"/>
                <w:szCs w:val="22"/>
              </w:rPr>
            </w:pPr>
          </w:p>
        </w:tc>
      </w:tr>
      <w:tr w:rsidR="006A0670" w:rsidRPr="00E37160" w14:paraId="28A20DD2" w14:textId="77777777" w:rsidTr="00E87566">
        <w:tc>
          <w:tcPr>
            <w:tcW w:w="675" w:type="dxa"/>
          </w:tcPr>
          <w:p w14:paraId="42E1F6F3"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71CB9F1E" w14:textId="6E57BA75" w:rsidR="006A0670" w:rsidRPr="00965251" w:rsidRDefault="006A0670" w:rsidP="00E87566">
            <w:pPr>
              <w:spacing w:before="120" w:after="120" w:line="271" w:lineRule="auto"/>
              <w:rPr>
                <w:rFonts w:ascii="Arial" w:hAnsi="Arial" w:cs="Arial"/>
                <w:b/>
                <w:bCs/>
                <w:color w:val="FF0000"/>
                <w:sz w:val="22"/>
                <w:szCs w:val="22"/>
              </w:rPr>
            </w:pPr>
            <w:r w:rsidRPr="00AB74C2">
              <w:rPr>
                <w:rFonts w:ascii="Arial" w:hAnsi="Arial" w:cs="Arial"/>
                <w:b/>
                <w:bCs/>
                <w:sz w:val="22"/>
                <w:szCs w:val="22"/>
              </w:rPr>
              <w:t>Zgodność projektu realizowanego przed dniem złożenia wniosku o dofinansowanie z przepisami prawa</w:t>
            </w:r>
          </w:p>
        </w:tc>
        <w:tc>
          <w:tcPr>
            <w:tcW w:w="2693" w:type="dxa"/>
          </w:tcPr>
          <w:p w14:paraId="11E918AC"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weryfikuje zgodność projektu z przepisami prawa jeśli projekt rozpoczął się przed dniem złożenia wniosku o dofinansowanie.</w:t>
            </w:r>
          </w:p>
          <w:p w14:paraId="74755ADD" w14:textId="77777777"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5B9A0047"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Projekt nie zakończył się przed dniem złożenia wniosku o dofinansowanie, tj. nie </w:t>
            </w:r>
            <w:r w:rsidRPr="006A0670">
              <w:rPr>
                <w:rFonts w:ascii="Arial" w:hAnsi="Arial" w:cs="Arial"/>
                <w:bCs/>
                <w:sz w:val="22"/>
                <w:szCs w:val="22"/>
              </w:rPr>
              <w:lastRenderedPageBreak/>
              <w:t>został fizycznie ukończony lub  w pełni wdrożony w rozumieniu art. 2 pkt 37 oraz art. 63 ust. 6   Rozporządzenia Parlamentu Europejskiego i Rady (UE) 2021/1060 z dnia 24 czerwca 2021 r.</w:t>
            </w:r>
          </w:p>
          <w:p w14:paraId="3E0991A3"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 wszystkie poniższe warunki są spełnione:</w:t>
            </w:r>
          </w:p>
          <w:p w14:paraId="1024FEFF" w14:textId="372E548D"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w trakcie oceny  nie stwierdzono niezgodności z prawodawstwem krajowym i unijnym w zakresie odnoszącym się do sposobu realizacji i zakresu projektu rozpoczętego przed dniem złożenia wniosku o dofinansowanie,</w:t>
            </w:r>
          </w:p>
          <w:p w14:paraId="76573BE0" w14:textId="750F7AF9"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treść wniosku o dofinansowanie projektu potwierdza, że projekt nie został fizycznie ukończony lub w pełni wdrożony przed dniem złożenia wniosku.</w:t>
            </w:r>
          </w:p>
          <w:p w14:paraId="0BA0E5E8"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nie dotyczy projektu, którego realizacja nie rozpoczęła się przed dniem złożenia wniosku o dofinansowanie (przypisanie wartości logicznej „nie dotyczy”).</w:t>
            </w:r>
          </w:p>
          <w:p w14:paraId="36A0AD8E"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będzie weryfikowane na podstawie treści wniosku </w:t>
            </w:r>
            <w:r w:rsidRPr="006A0670">
              <w:rPr>
                <w:rFonts w:ascii="Arial" w:hAnsi="Arial" w:cs="Arial"/>
                <w:bCs/>
                <w:sz w:val="22"/>
                <w:szCs w:val="22"/>
              </w:rPr>
              <w:lastRenderedPageBreak/>
              <w:t xml:space="preserve">o dofinansowanie projektu. </w:t>
            </w:r>
          </w:p>
          <w:p w14:paraId="2BA42FBF" w14:textId="4D2EE3DF" w:rsidR="006A0670" w:rsidRPr="00E3716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wynika z Rozporządzenia Parlamentu Europejskiego i Rady (UE) nr 2021/1060  z dnia 24 czerwca 2021 r.</w:t>
            </w:r>
          </w:p>
        </w:tc>
        <w:tc>
          <w:tcPr>
            <w:tcW w:w="3969" w:type="dxa"/>
          </w:tcPr>
          <w:p w14:paraId="14965464"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lastRenderedPageBreak/>
              <w:t>Spełnienie kryterium jest konieczne do przyznania dofinansowania.</w:t>
            </w:r>
          </w:p>
          <w:p w14:paraId="1B03F062" w14:textId="0656755F" w:rsidR="00AB74C2" w:rsidRDefault="00AB74C2" w:rsidP="006A0670">
            <w:pPr>
              <w:spacing w:before="120" w:after="120" w:line="271" w:lineRule="auto"/>
              <w:rPr>
                <w:rFonts w:ascii="Arial" w:hAnsi="Arial" w:cs="Arial"/>
                <w:bCs/>
                <w:sz w:val="22"/>
                <w:szCs w:val="22"/>
              </w:rPr>
            </w:pPr>
            <w:r w:rsidRPr="006A0670">
              <w:rPr>
                <w:rFonts w:ascii="Arial" w:hAnsi="Arial" w:cs="Arial"/>
                <w:bCs/>
                <w:sz w:val="22"/>
                <w:szCs w:val="22"/>
              </w:rPr>
              <w:t>Projekty niespełniające kryterium są odrzucane.</w:t>
            </w:r>
          </w:p>
          <w:p w14:paraId="7DBDF57A" w14:textId="4D56EE61"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Ocena spełniania kryterium polega na przypisaniu wartości logicznych „tak”, „nie” „nie dotyczy”.</w:t>
            </w:r>
          </w:p>
          <w:p w14:paraId="3FA565A6" w14:textId="77777777" w:rsidR="006A0670" w:rsidRDefault="006A0670" w:rsidP="006A0670">
            <w:pPr>
              <w:spacing w:before="120" w:after="120" w:line="271" w:lineRule="auto"/>
              <w:rPr>
                <w:rFonts w:ascii="Arial" w:hAnsi="Arial" w:cs="Arial"/>
                <w:bCs/>
                <w:sz w:val="22"/>
                <w:szCs w:val="22"/>
              </w:rPr>
            </w:pPr>
          </w:p>
          <w:p w14:paraId="22450DA8" w14:textId="77777777" w:rsidR="006A0670" w:rsidRPr="006A0670" w:rsidRDefault="006A0670" w:rsidP="006A0670">
            <w:pPr>
              <w:spacing w:before="120" w:after="120" w:line="271" w:lineRule="auto"/>
              <w:rPr>
                <w:rFonts w:ascii="Arial" w:hAnsi="Arial" w:cs="Arial"/>
                <w:b/>
                <w:bCs/>
                <w:sz w:val="22"/>
                <w:szCs w:val="22"/>
                <w:u w:val="single"/>
              </w:rPr>
            </w:pPr>
            <w:r w:rsidRPr="006A0670">
              <w:rPr>
                <w:rFonts w:ascii="Arial" w:hAnsi="Arial" w:cs="Arial"/>
                <w:b/>
                <w:bCs/>
                <w:sz w:val="22"/>
                <w:szCs w:val="22"/>
                <w:u w:val="single"/>
              </w:rPr>
              <w:t xml:space="preserve">Dodatkowe informacje: </w:t>
            </w:r>
          </w:p>
          <w:p w14:paraId="4E29B621"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6A0670">
              <w:rPr>
                <w:rFonts w:ascii="Arial" w:hAnsi="Arial" w:cs="Arial"/>
                <w:bCs/>
                <w:i/>
                <w:iCs/>
                <w:sz w:val="22"/>
                <w:szCs w:val="22"/>
              </w:rPr>
              <w:t>Instrukcji wypełniania wniosku o dofinansowanie projektu.</w:t>
            </w:r>
          </w:p>
          <w:p w14:paraId="313CF07F" w14:textId="77777777" w:rsidR="006A0670" w:rsidRPr="006A0670" w:rsidRDefault="006A0670" w:rsidP="006A0670">
            <w:pPr>
              <w:spacing w:before="120" w:after="120" w:line="271" w:lineRule="auto"/>
              <w:rPr>
                <w:rFonts w:ascii="Arial" w:hAnsi="Arial" w:cs="Arial"/>
                <w:bCs/>
                <w:sz w:val="22"/>
                <w:szCs w:val="22"/>
              </w:rPr>
            </w:pPr>
          </w:p>
          <w:p w14:paraId="09E3102E" w14:textId="77777777" w:rsidR="006A0670" w:rsidRPr="006A0670" w:rsidRDefault="006A0670" w:rsidP="006A0670">
            <w:pPr>
              <w:spacing w:before="120" w:after="120" w:line="271" w:lineRule="auto"/>
              <w:rPr>
                <w:rFonts w:ascii="Arial" w:hAnsi="Arial" w:cs="Arial"/>
                <w:b/>
                <w:bCs/>
                <w:sz w:val="22"/>
                <w:szCs w:val="22"/>
              </w:rPr>
            </w:pPr>
            <w:r w:rsidRPr="006A0670">
              <w:rPr>
                <w:rFonts w:ascii="Arial" w:hAnsi="Arial" w:cs="Arial"/>
                <w:b/>
                <w:bCs/>
                <w:sz w:val="22"/>
                <w:szCs w:val="22"/>
              </w:rPr>
              <w:t xml:space="preserve">W ramach przedmiotowego naboru nie ma możliwości rozpoczęcia realizacji projektu przed dniem </w:t>
            </w:r>
            <w:r w:rsidRPr="006A0670">
              <w:rPr>
                <w:rFonts w:ascii="Arial" w:hAnsi="Arial" w:cs="Arial"/>
                <w:b/>
                <w:bCs/>
                <w:sz w:val="22"/>
                <w:szCs w:val="22"/>
              </w:rPr>
              <w:lastRenderedPageBreak/>
              <w:t>złożenia wniosku o dofinansowanie.</w:t>
            </w:r>
          </w:p>
          <w:p w14:paraId="4855DDFE" w14:textId="77777777" w:rsidR="006A0670" w:rsidRDefault="006A0670" w:rsidP="006A0670">
            <w:pPr>
              <w:spacing w:before="120" w:after="120" w:line="271" w:lineRule="auto"/>
              <w:rPr>
                <w:rFonts w:ascii="Arial" w:hAnsi="Arial" w:cs="Arial"/>
                <w:bCs/>
                <w:sz w:val="22"/>
                <w:szCs w:val="22"/>
              </w:rPr>
            </w:pPr>
          </w:p>
          <w:p w14:paraId="54C870F3" w14:textId="52DDC55F" w:rsidR="006A0670" w:rsidRPr="00E37160" w:rsidRDefault="006A0670" w:rsidP="006A0670">
            <w:pPr>
              <w:spacing w:before="120" w:after="120" w:line="271" w:lineRule="auto"/>
              <w:rPr>
                <w:rFonts w:ascii="Arial" w:hAnsi="Arial" w:cs="Arial"/>
                <w:bCs/>
                <w:sz w:val="22"/>
                <w:szCs w:val="22"/>
              </w:rPr>
            </w:pPr>
          </w:p>
        </w:tc>
      </w:tr>
      <w:tr w:rsidR="006A0670" w:rsidRPr="00E37160" w14:paraId="789A6D9E" w14:textId="77777777" w:rsidTr="00E87566">
        <w:tc>
          <w:tcPr>
            <w:tcW w:w="675" w:type="dxa"/>
          </w:tcPr>
          <w:p w14:paraId="3C8C832C"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7591023A" w14:textId="012E8D6E" w:rsidR="006A0670" w:rsidRPr="00965251" w:rsidRDefault="006A0670" w:rsidP="00E87566">
            <w:pPr>
              <w:spacing w:before="120" w:after="120" w:line="271" w:lineRule="auto"/>
              <w:rPr>
                <w:rFonts w:ascii="Arial" w:hAnsi="Arial" w:cs="Arial"/>
                <w:b/>
                <w:bCs/>
                <w:color w:val="FF0000"/>
                <w:sz w:val="22"/>
                <w:szCs w:val="22"/>
              </w:rPr>
            </w:pPr>
            <w:r w:rsidRPr="00AB74C2">
              <w:rPr>
                <w:rFonts w:ascii="Arial" w:hAnsi="Arial" w:cs="Arial"/>
                <w:b/>
                <w:bCs/>
                <w:sz w:val="22"/>
                <w:szCs w:val="22"/>
              </w:rPr>
              <w:t xml:space="preserve">Zgodność z wymogami pomocy publicznej/de </w:t>
            </w:r>
            <w:proofErr w:type="spellStart"/>
            <w:r w:rsidRPr="00AB74C2">
              <w:rPr>
                <w:rFonts w:ascii="Arial" w:hAnsi="Arial" w:cs="Arial"/>
                <w:b/>
                <w:bCs/>
                <w:sz w:val="22"/>
                <w:szCs w:val="22"/>
              </w:rPr>
              <w:t>minimis</w:t>
            </w:r>
            <w:proofErr w:type="spellEnd"/>
          </w:p>
        </w:tc>
        <w:tc>
          <w:tcPr>
            <w:tcW w:w="2693" w:type="dxa"/>
          </w:tcPr>
          <w:p w14:paraId="66255EDB"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W projekcie prawidłowo zidentyfikowano wystąpienie lub brak pomocy publicznej/de </w:t>
            </w:r>
            <w:proofErr w:type="spellStart"/>
            <w:r w:rsidRPr="006A0670">
              <w:rPr>
                <w:rFonts w:ascii="Arial" w:hAnsi="Arial" w:cs="Arial"/>
                <w:bCs/>
                <w:sz w:val="22"/>
                <w:szCs w:val="22"/>
              </w:rPr>
              <w:t>minimis</w:t>
            </w:r>
            <w:proofErr w:type="spellEnd"/>
            <w:r w:rsidRPr="006A0670">
              <w:rPr>
                <w:rFonts w:ascii="Arial" w:hAnsi="Arial" w:cs="Arial"/>
                <w:bCs/>
                <w:sz w:val="22"/>
                <w:szCs w:val="22"/>
              </w:rPr>
              <w:t>.</w:t>
            </w:r>
          </w:p>
          <w:p w14:paraId="42B4E481" w14:textId="77777777" w:rsidR="006A0670" w:rsidRPr="006A0670" w:rsidRDefault="006A0670" w:rsidP="006A0670">
            <w:pPr>
              <w:spacing w:before="120" w:after="120" w:line="271" w:lineRule="auto"/>
              <w:rPr>
                <w:rFonts w:ascii="Arial" w:hAnsi="Arial" w:cs="Arial"/>
                <w:bCs/>
                <w:sz w:val="22"/>
                <w:szCs w:val="22"/>
              </w:rPr>
            </w:pPr>
          </w:p>
          <w:p w14:paraId="30AF06C0"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 wszystkie poniższe warunki są spełnione:</w:t>
            </w:r>
          </w:p>
          <w:p w14:paraId="45A2BE14" w14:textId="5541E661"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zgodność projektu z przepisami o pomocy publicznej, tj.:</w:t>
            </w:r>
          </w:p>
          <w:p w14:paraId="0F62E64D"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a)</w:t>
            </w:r>
            <w:r w:rsidRPr="006A0670">
              <w:rPr>
                <w:rFonts w:ascii="Arial" w:hAnsi="Arial" w:cs="Arial"/>
                <w:bCs/>
                <w:sz w:val="22"/>
                <w:szCs w:val="22"/>
              </w:rPr>
              <w:tab/>
              <w:t>poprawność uzasadnienia braku wystąpienia pomocy publicznej – w przypadku projektów bez pomocy publicznej,</w:t>
            </w:r>
          </w:p>
          <w:p w14:paraId="6029D410"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b)</w:t>
            </w:r>
            <w:r w:rsidRPr="006A0670">
              <w:rPr>
                <w:rFonts w:ascii="Arial" w:hAnsi="Arial" w:cs="Arial"/>
                <w:bCs/>
                <w:sz w:val="22"/>
                <w:szCs w:val="22"/>
              </w:rPr>
              <w:tab/>
              <w:t>poprawność wskazanej podstawy prawnej – w przypadku projektów z pomocą publiczną w rozumieniu art. 107 ust. 1 TFUE,</w:t>
            </w:r>
          </w:p>
          <w:p w14:paraId="4547C298" w14:textId="44A6C6FC"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poprawność wyjaśnień przedstawionych we wniosku o</w:t>
            </w:r>
            <w:r>
              <w:rPr>
                <w:rFonts w:ascii="Arial" w:hAnsi="Arial" w:cs="Arial"/>
                <w:bCs/>
                <w:sz w:val="22"/>
                <w:szCs w:val="22"/>
              </w:rPr>
              <w:t xml:space="preserve"> </w:t>
            </w:r>
            <w:r w:rsidRPr="006A0670">
              <w:rPr>
                <w:rFonts w:ascii="Arial" w:hAnsi="Arial" w:cs="Arial"/>
                <w:bCs/>
                <w:sz w:val="22"/>
                <w:szCs w:val="22"/>
              </w:rPr>
              <w:t xml:space="preserve">dofinansowanie poprzez odniesienie ich treści do właściwych dokumentów </w:t>
            </w:r>
            <w:r w:rsidRPr="006A0670">
              <w:rPr>
                <w:rFonts w:ascii="Arial" w:hAnsi="Arial" w:cs="Arial"/>
                <w:bCs/>
                <w:sz w:val="22"/>
                <w:szCs w:val="22"/>
              </w:rPr>
              <w:lastRenderedPageBreak/>
              <w:t>instytucji Unii Europejskiej.</w:t>
            </w:r>
          </w:p>
          <w:p w14:paraId="6D011429" w14:textId="77777777" w:rsidR="006A0670" w:rsidRPr="006A0670" w:rsidRDefault="006A0670" w:rsidP="006A0670">
            <w:pPr>
              <w:spacing w:before="120" w:after="120" w:line="271" w:lineRule="auto"/>
              <w:rPr>
                <w:rFonts w:ascii="Arial" w:hAnsi="Arial" w:cs="Arial"/>
                <w:bCs/>
                <w:sz w:val="22"/>
                <w:szCs w:val="22"/>
              </w:rPr>
            </w:pPr>
          </w:p>
          <w:p w14:paraId="71EDEE40" w14:textId="77777777"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W przypadku projektów objętych pomocą publiczną/pomocą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weryfikacji podlega możliwość udzielenia pomocy publicznej/pomocy de </w:t>
            </w:r>
            <w:proofErr w:type="spellStart"/>
            <w:r w:rsidRPr="006A0670">
              <w:rPr>
                <w:rFonts w:ascii="Arial" w:hAnsi="Arial" w:cs="Arial"/>
                <w:bCs/>
                <w:sz w:val="22"/>
                <w:szCs w:val="22"/>
              </w:rPr>
              <w:t>minimis</w:t>
            </w:r>
            <w:proofErr w:type="spellEnd"/>
            <w:r w:rsidRPr="006A0670">
              <w:rPr>
                <w:rFonts w:ascii="Arial" w:hAnsi="Arial" w:cs="Arial"/>
                <w:bCs/>
                <w:sz w:val="22"/>
                <w:szCs w:val="22"/>
              </w:rPr>
              <w:t>. Wnioskodawca jest uprawniony do otrzymania pomocy, a zakres projektu jest możliwy do objęcia wsparciem zgodnie z właściwym rozporządzeniem.</w:t>
            </w:r>
          </w:p>
          <w:p w14:paraId="534F6409"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570F63B4" w14:textId="27BD96D8" w:rsidR="006A0670" w:rsidRPr="00E3716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w:t>
            </w:r>
            <w:r w:rsidRPr="006A0670">
              <w:rPr>
                <w:rFonts w:ascii="Arial" w:hAnsi="Arial" w:cs="Arial"/>
                <w:bCs/>
                <w:sz w:val="22"/>
                <w:szCs w:val="22"/>
              </w:rPr>
              <w:lastRenderedPageBreak/>
              <w:t>perspektywie finansowej 2021–2027 (Dz. U. 2022 poz. 1079) art. 30 ust. 1.</w:t>
            </w:r>
          </w:p>
        </w:tc>
        <w:tc>
          <w:tcPr>
            <w:tcW w:w="3969" w:type="dxa"/>
          </w:tcPr>
          <w:p w14:paraId="52B1B906"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lastRenderedPageBreak/>
              <w:t>Spełnienie kryterium jest konieczne do przyznania dofinansowania.</w:t>
            </w:r>
          </w:p>
          <w:p w14:paraId="07140E33" w14:textId="523BC554" w:rsidR="006A0670" w:rsidRPr="006A0670" w:rsidRDefault="006E7BAD" w:rsidP="006A0670">
            <w:pPr>
              <w:spacing w:before="120" w:after="120" w:line="271" w:lineRule="auto"/>
              <w:rPr>
                <w:rFonts w:ascii="Arial" w:hAnsi="Arial" w:cs="Arial"/>
                <w:bCs/>
                <w:sz w:val="22"/>
                <w:szCs w:val="22"/>
              </w:rPr>
            </w:pPr>
            <w:r w:rsidRPr="006A0670">
              <w:rPr>
                <w:rFonts w:ascii="Arial" w:hAnsi="Arial" w:cs="Arial"/>
                <w:bCs/>
                <w:sz w:val="22"/>
                <w:szCs w:val="22"/>
              </w:rPr>
              <w:t>Projekty niespełniające kryterium są odrzucane.</w:t>
            </w:r>
          </w:p>
          <w:p w14:paraId="144530D5" w14:textId="447929C6"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Ocena spełniania kryterium polega na przypisaniu wartości logicznych „tak”, „nie”, „nie dotyczy”, „do negocjacji”</w:t>
            </w:r>
            <w:r>
              <w:rPr>
                <w:rFonts w:ascii="Arial" w:hAnsi="Arial" w:cs="Arial"/>
                <w:bCs/>
                <w:sz w:val="22"/>
                <w:szCs w:val="22"/>
              </w:rPr>
              <w:t>.</w:t>
            </w:r>
          </w:p>
          <w:p w14:paraId="51B64641" w14:textId="77777777" w:rsidR="006A0670" w:rsidRDefault="006A0670" w:rsidP="006A0670">
            <w:pPr>
              <w:spacing w:before="120" w:after="120" w:line="271" w:lineRule="auto"/>
              <w:rPr>
                <w:rFonts w:ascii="Arial" w:hAnsi="Arial" w:cs="Arial"/>
                <w:bCs/>
                <w:sz w:val="22"/>
                <w:szCs w:val="22"/>
              </w:rPr>
            </w:pPr>
          </w:p>
          <w:p w14:paraId="3D6F06C3" w14:textId="77777777" w:rsidR="006A0670" w:rsidRPr="006A0670" w:rsidRDefault="006A0670" w:rsidP="006A0670">
            <w:pPr>
              <w:spacing w:before="120" w:after="120" w:line="271" w:lineRule="auto"/>
              <w:rPr>
                <w:rFonts w:ascii="Arial" w:hAnsi="Arial" w:cs="Arial"/>
                <w:bCs/>
                <w:sz w:val="22"/>
                <w:szCs w:val="22"/>
              </w:rPr>
            </w:pPr>
          </w:p>
          <w:p w14:paraId="7BB12BF9" w14:textId="77777777" w:rsid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dla danego Wnioskodawcy lub Partnera (jeśli dotyczy).</w:t>
            </w:r>
          </w:p>
          <w:p w14:paraId="33F23DCA" w14:textId="77777777" w:rsidR="006B757F" w:rsidRDefault="006B757F" w:rsidP="006A0670">
            <w:pPr>
              <w:spacing w:before="120" w:after="120" w:line="271" w:lineRule="auto"/>
              <w:rPr>
                <w:rFonts w:ascii="Arial" w:hAnsi="Arial" w:cs="Arial"/>
                <w:b/>
                <w:sz w:val="22"/>
                <w:szCs w:val="22"/>
              </w:rPr>
            </w:pPr>
          </w:p>
          <w:p w14:paraId="7E481153" w14:textId="77777777" w:rsidR="006A0670" w:rsidRPr="006A0670" w:rsidRDefault="006A0670" w:rsidP="006A0670">
            <w:pPr>
              <w:spacing w:before="120" w:after="120" w:line="271" w:lineRule="auto"/>
              <w:rPr>
                <w:rFonts w:ascii="Arial" w:hAnsi="Arial" w:cs="Arial"/>
                <w:b/>
                <w:bCs/>
                <w:sz w:val="22"/>
                <w:szCs w:val="22"/>
                <w:u w:val="single"/>
              </w:rPr>
            </w:pPr>
            <w:r w:rsidRPr="006A0670">
              <w:rPr>
                <w:rFonts w:ascii="Arial" w:hAnsi="Arial" w:cs="Arial"/>
                <w:b/>
                <w:bCs/>
                <w:sz w:val="22"/>
                <w:szCs w:val="22"/>
                <w:u w:val="single"/>
              </w:rPr>
              <w:t xml:space="preserve">Dodatkowe informacje: </w:t>
            </w:r>
          </w:p>
          <w:p w14:paraId="2DCDAA8B"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oraz pozostałych komponentach, w których wypełniony zostanie test pomocy publicznej/ de </w:t>
            </w:r>
            <w:proofErr w:type="spellStart"/>
            <w:r w:rsidRPr="006A0670">
              <w:rPr>
                <w:rFonts w:ascii="Arial" w:hAnsi="Arial" w:cs="Arial"/>
                <w:bCs/>
                <w:sz w:val="22"/>
                <w:szCs w:val="22"/>
              </w:rPr>
              <w:t>minimis</w:t>
            </w:r>
            <w:proofErr w:type="spellEnd"/>
            <w:r w:rsidRPr="006A0670">
              <w:rPr>
                <w:rFonts w:ascii="Arial" w:hAnsi="Arial" w:cs="Arial"/>
                <w:bCs/>
                <w:sz w:val="22"/>
                <w:szCs w:val="22"/>
              </w:rPr>
              <w:t xml:space="preserve">. </w:t>
            </w:r>
          </w:p>
          <w:p w14:paraId="093AD7F8" w14:textId="77777777" w:rsidR="006A0670" w:rsidRDefault="006A0670" w:rsidP="006A0670">
            <w:pPr>
              <w:spacing w:before="120" w:after="120" w:line="271" w:lineRule="auto"/>
              <w:rPr>
                <w:rFonts w:ascii="Arial" w:hAnsi="Arial" w:cs="Arial"/>
                <w:bCs/>
                <w:i/>
                <w:iCs/>
                <w:sz w:val="22"/>
                <w:szCs w:val="22"/>
              </w:rPr>
            </w:pPr>
            <w:r w:rsidRPr="006A0670">
              <w:rPr>
                <w:rFonts w:ascii="Arial" w:hAnsi="Arial" w:cs="Arial"/>
                <w:bCs/>
                <w:sz w:val="22"/>
                <w:szCs w:val="22"/>
              </w:rPr>
              <w:lastRenderedPageBreak/>
              <w:t xml:space="preserve">Zakres wymaganych informacji został określony w </w:t>
            </w:r>
            <w:r w:rsidRPr="006A0670">
              <w:rPr>
                <w:rFonts w:ascii="Arial" w:hAnsi="Arial" w:cs="Arial"/>
                <w:bCs/>
                <w:i/>
                <w:iCs/>
                <w:sz w:val="22"/>
                <w:szCs w:val="22"/>
              </w:rPr>
              <w:t>Instrukcji wypełniania wniosku o</w:t>
            </w:r>
            <w:r w:rsidR="00624D71">
              <w:rPr>
                <w:rFonts w:ascii="Arial" w:hAnsi="Arial" w:cs="Arial"/>
                <w:bCs/>
                <w:i/>
                <w:iCs/>
                <w:sz w:val="22"/>
                <w:szCs w:val="22"/>
              </w:rPr>
              <w:t xml:space="preserve"> dofinansowanie projektu.</w:t>
            </w:r>
          </w:p>
          <w:p w14:paraId="0470DB51" w14:textId="3384A241" w:rsidR="00F121D4" w:rsidRPr="00E37160" w:rsidRDefault="00F121D4" w:rsidP="006A0670">
            <w:pPr>
              <w:spacing w:before="120" w:after="120" w:line="271" w:lineRule="auto"/>
              <w:rPr>
                <w:rFonts w:ascii="Arial" w:hAnsi="Arial" w:cs="Arial"/>
                <w:bCs/>
                <w:sz w:val="22"/>
                <w:szCs w:val="22"/>
              </w:rPr>
            </w:pPr>
          </w:p>
        </w:tc>
      </w:tr>
      <w:tr w:rsidR="006A0670" w:rsidRPr="00E37160" w14:paraId="34BAAFE6" w14:textId="77777777" w:rsidTr="00E87566">
        <w:tc>
          <w:tcPr>
            <w:tcW w:w="675" w:type="dxa"/>
          </w:tcPr>
          <w:p w14:paraId="1ECE4659"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6A6D73D6" w14:textId="26675E93" w:rsidR="006A0670" w:rsidRPr="00965251" w:rsidRDefault="006A0670" w:rsidP="00E87566">
            <w:pPr>
              <w:spacing w:before="120" w:after="120" w:line="271" w:lineRule="auto"/>
              <w:rPr>
                <w:rFonts w:ascii="Arial" w:hAnsi="Arial" w:cs="Arial"/>
                <w:b/>
                <w:bCs/>
                <w:color w:val="FF0000"/>
                <w:sz w:val="22"/>
                <w:szCs w:val="22"/>
              </w:rPr>
            </w:pPr>
            <w:r w:rsidRPr="006E7BAD">
              <w:rPr>
                <w:rFonts w:ascii="Arial" w:hAnsi="Arial" w:cs="Arial"/>
                <w:b/>
                <w:bCs/>
                <w:sz w:val="22"/>
                <w:szCs w:val="22"/>
              </w:rPr>
              <w:t>Projekt partnerski</w:t>
            </w:r>
          </w:p>
        </w:tc>
        <w:tc>
          <w:tcPr>
            <w:tcW w:w="2693" w:type="dxa"/>
          </w:tcPr>
          <w:p w14:paraId="1C96EA75"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4AD568E" w14:textId="77777777" w:rsidR="006A0670" w:rsidRPr="006A0670" w:rsidRDefault="006A0670" w:rsidP="006A0670">
            <w:pPr>
              <w:spacing w:before="120" w:after="120" w:line="271" w:lineRule="auto"/>
              <w:rPr>
                <w:rFonts w:ascii="Arial" w:hAnsi="Arial" w:cs="Arial"/>
                <w:bCs/>
                <w:sz w:val="22"/>
                <w:szCs w:val="22"/>
              </w:rPr>
            </w:pPr>
            <w:r w:rsidRPr="006A0670">
              <w:rPr>
                <w:rFonts w:ascii="Arial" w:hAnsi="Arial" w:cs="Arial"/>
                <w:bCs/>
                <w:sz w:val="22"/>
                <w:szCs w:val="22"/>
              </w:rPr>
              <w:t>Kryterium uznaje się za spełnione jeśli  wszystkie poniższe warunki są spełnione:</w:t>
            </w:r>
          </w:p>
          <w:p w14:paraId="68DE6D6F" w14:textId="2BDC6908" w:rsidR="006A0670" w:rsidRPr="006A0670" w:rsidRDefault="006A0670" w:rsidP="006A0670">
            <w:pPr>
              <w:spacing w:before="120" w:after="120" w:line="271" w:lineRule="auto"/>
              <w:rPr>
                <w:rFonts w:ascii="Arial" w:hAnsi="Arial" w:cs="Arial"/>
                <w:bCs/>
                <w:sz w:val="22"/>
                <w:szCs w:val="22"/>
              </w:rPr>
            </w:pPr>
            <w:r>
              <w:rPr>
                <w:rFonts w:ascii="Arial" w:hAnsi="Arial" w:cs="Arial"/>
                <w:bCs/>
                <w:sz w:val="22"/>
                <w:szCs w:val="22"/>
              </w:rPr>
              <w:t>=</w:t>
            </w:r>
            <w:r w:rsidRPr="006A0670">
              <w:rPr>
                <w:rFonts w:ascii="Arial" w:hAnsi="Arial" w:cs="Arial"/>
                <w:bCs/>
                <w:sz w:val="22"/>
                <w:szCs w:val="22"/>
              </w:rPr>
              <w:tab/>
              <w:t>projekt zakłada partnerstwo polegające na wspólnej realizacji  projektu,</w:t>
            </w:r>
          </w:p>
          <w:p w14:paraId="72CCADDF" w14:textId="467E662B" w:rsidR="00A92ADA" w:rsidRPr="00A92ADA" w:rsidRDefault="00A92ADA" w:rsidP="00A92ADA">
            <w:pPr>
              <w:spacing w:before="120" w:after="120" w:line="271" w:lineRule="auto"/>
              <w:rPr>
                <w:rFonts w:ascii="Arial" w:hAnsi="Arial" w:cs="Arial"/>
                <w:bCs/>
                <w:sz w:val="22"/>
                <w:szCs w:val="22"/>
              </w:rPr>
            </w:pPr>
            <w:r>
              <w:rPr>
                <w:rFonts w:ascii="Arial" w:hAnsi="Arial" w:cs="Arial"/>
                <w:bCs/>
                <w:sz w:val="22"/>
                <w:szCs w:val="22"/>
              </w:rPr>
              <w:t>-</w:t>
            </w:r>
            <w:r w:rsidR="006A0670" w:rsidRPr="006A0670">
              <w:rPr>
                <w:rFonts w:ascii="Arial" w:hAnsi="Arial" w:cs="Arial"/>
                <w:bCs/>
                <w:sz w:val="22"/>
                <w:szCs w:val="22"/>
              </w:rPr>
              <w:tab/>
              <w:t>przy wyborze partnerów zastosowano właściwe przepisy w przypadku  podmiotów zobowiązanych do stosowania prawa</w:t>
            </w:r>
            <w:r>
              <w:t xml:space="preserve"> </w:t>
            </w:r>
            <w:r w:rsidRPr="00A92ADA">
              <w:rPr>
                <w:rFonts w:ascii="Arial" w:hAnsi="Arial" w:cs="Arial"/>
                <w:bCs/>
                <w:sz w:val="22"/>
                <w:szCs w:val="22"/>
              </w:rPr>
              <w:t>zamówień publicznych na podstawie odrębnych przepisów (jeśli dotyczy),</w:t>
            </w:r>
          </w:p>
          <w:p w14:paraId="313726C5" w14:textId="709DC873" w:rsidR="00A92ADA" w:rsidRPr="00A92ADA" w:rsidRDefault="00A92ADA" w:rsidP="00A92ADA">
            <w:pPr>
              <w:spacing w:before="120" w:after="120" w:line="271" w:lineRule="auto"/>
              <w:rPr>
                <w:rFonts w:ascii="Arial" w:hAnsi="Arial" w:cs="Arial"/>
                <w:bCs/>
                <w:sz w:val="22"/>
                <w:szCs w:val="22"/>
              </w:rPr>
            </w:pPr>
            <w:r>
              <w:rPr>
                <w:rFonts w:ascii="Arial" w:hAnsi="Arial" w:cs="Arial"/>
                <w:bCs/>
                <w:sz w:val="22"/>
                <w:szCs w:val="22"/>
              </w:rPr>
              <w:t>-</w:t>
            </w:r>
            <w:r w:rsidRPr="00A92ADA">
              <w:rPr>
                <w:rFonts w:ascii="Arial" w:hAnsi="Arial" w:cs="Arial"/>
                <w:bCs/>
                <w:sz w:val="22"/>
                <w:szCs w:val="22"/>
              </w:rPr>
              <w:tab/>
              <w:t>zawarcie partnerstwa zostało zainicjonowane przed złożeniem wniosku i dokonane do dnia podpisania umowy.</w:t>
            </w:r>
          </w:p>
          <w:p w14:paraId="2BD716A1" w14:textId="77777777" w:rsidR="00A92ADA" w:rsidRPr="00A92ADA" w:rsidRDefault="00A92ADA" w:rsidP="00A92ADA">
            <w:pPr>
              <w:spacing w:before="120" w:after="120" w:line="271" w:lineRule="auto"/>
              <w:rPr>
                <w:rFonts w:ascii="Arial" w:hAnsi="Arial" w:cs="Arial"/>
                <w:bCs/>
                <w:sz w:val="22"/>
                <w:szCs w:val="22"/>
              </w:rPr>
            </w:pPr>
          </w:p>
          <w:p w14:paraId="758BE7C4"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weryfikowane będzie  dwuetapowo – na etapie oceny na podstawie treści wniosku </w:t>
            </w:r>
            <w:r w:rsidRPr="00A92ADA">
              <w:rPr>
                <w:rFonts w:ascii="Arial" w:hAnsi="Arial" w:cs="Arial"/>
                <w:bCs/>
                <w:sz w:val="22"/>
                <w:szCs w:val="22"/>
              </w:rPr>
              <w:lastRenderedPageBreak/>
              <w:t>oraz przed podpisaniem umowy na podstawie dokumentów.</w:t>
            </w:r>
          </w:p>
          <w:p w14:paraId="13473CC6" w14:textId="77777777" w:rsidR="00A92ADA" w:rsidRPr="00A92ADA" w:rsidRDefault="00A92ADA" w:rsidP="00A92ADA">
            <w:pPr>
              <w:spacing w:before="120" w:after="120" w:line="271" w:lineRule="auto"/>
              <w:rPr>
                <w:rFonts w:ascii="Arial" w:hAnsi="Arial" w:cs="Arial"/>
                <w:bCs/>
                <w:sz w:val="22"/>
                <w:szCs w:val="22"/>
              </w:rPr>
            </w:pPr>
          </w:p>
          <w:p w14:paraId="0401B8BB" w14:textId="2EF32111" w:rsidR="006A0670"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wynika z Rozporządzenia Parlamentu Europejskiego i Rady (UE) nr 2021/1060  z dnia 24 czerwca 2021 r.</w:t>
            </w:r>
          </w:p>
        </w:tc>
        <w:tc>
          <w:tcPr>
            <w:tcW w:w="3969" w:type="dxa"/>
          </w:tcPr>
          <w:p w14:paraId="32DF318D"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22A50150" w14:textId="271B33B5" w:rsidR="00A92ADA" w:rsidRDefault="006E7BAD"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3FF55235" w14:textId="33E63C53"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 nie dotyczy”.</w:t>
            </w:r>
          </w:p>
          <w:p w14:paraId="1406F969" w14:textId="77777777" w:rsidR="00A92ADA" w:rsidRDefault="00A92ADA" w:rsidP="00A92ADA">
            <w:pPr>
              <w:spacing w:before="120" w:after="120" w:line="271" w:lineRule="auto"/>
              <w:rPr>
                <w:rFonts w:ascii="Arial" w:hAnsi="Arial" w:cs="Arial"/>
                <w:bCs/>
                <w:sz w:val="22"/>
                <w:szCs w:val="22"/>
              </w:rPr>
            </w:pPr>
          </w:p>
          <w:p w14:paraId="6B2C2CDD" w14:textId="77777777" w:rsidR="00A92ADA" w:rsidRDefault="00A92ADA" w:rsidP="00A92ADA">
            <w:pPr>
              <w:spacing w:before="120" w:after="120" w:line="271" w:lineRule="auto"/>
              <w:rPr>
                <w:rFonts w:ascii="Arial" w:hAnsi="Arial" w:cs="Arial"/>
                <w:bCs/>
                <w:sz w:val="22"/>
                <w:szCs w:val="22"/>
              </w:rPr>
            </w:pPr>
          </w:p>
          <w:p w14:paraId="63CD6329"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Dodatkowe informacje:</w:t>
            </w:r>
          </w:p>
          <w:p w14:paraId="59620BB0"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Projekt partnerski. Zakres wymaganych informacji został określony w </w:t>
            </w:r>
            <w:r w:rsidRPr="00A92ADA">
              <w:rPr>
                <w:rFonts w:ascii="Arial" w:hAnsi="Arial" w:cs="Arial"/>
                <w:bCs/>
                <w:i/>
                <w:iCs/>
                <w:sz w:val="22"/>
                <w:szCs w:val="22"/>
              </w:rPr>
              <w:t>Instrukcji wypełniania wniosku o dofinansowanie projektu</w:t>
            </w:r>
            <w:r w:rsidRPr="00A92ADA">
              <w:rPr>
                <w:rFonts w:ascii="Arial" w:hAnsi="Arial" w:cs="Arial"/>
                <w:bCs/>
                <w:sz w:val="22"/>
                <w:szCs w:val="22"/>
              </w:rPr>
              <w:t>.</w:t>
            </w:r>
          </w:p>
          <w:p w14:paraId="21673914" w14:textId="77777777" w:rsidR="00A92ADA" w:rsidRPr="00A92ADA" w:rsidRDefault="00A92ADA" w:rsidP="00A92ADA">
            <w:pPr>
              <w:spacing w:before="120" w:after="120" w:line="271" w:lineRule="auto"/>
              <w:rPr>
                <w:rFonts w:ascii="Arial" w:hAnsi="Arial" w:cs="Arial"/>
                <w:bCs/>
                <w:sz w:val="22"/>
                <w:szCs w:val="22"/>
              </w:rPr>
            </w:pPr>
          </w:p>
          <w:p w14:paraId="10057B73"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w odniesieniu do projektów planowanych do realizacji w partnerstwie.</w:t>
            </w:r>
          </w:p>
          <w:p w14:paraId="7B787C2B" w14:textId="3D5DB3AF"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
                <w:bCs/>
                <w:sz w:val="22"/>
                <w:szCs w:val="22"/>
              </w:rPr>
              <w:t>Realizacja projektu w partnerstwie nie jest obligatoryjna.</w:t>
            </w:r>
          </w:p>
          <w:p w14:paraId="51188532" w14:textId="28E7CE04" w:rsidR="00A92ADA" w:rsidRPr="00E37160" w:rsidRDefault="00A92ADA" w:rsidP="00A92ADA">
            <w:pPr>
              <w:spacing w:before="120" w:after="120" w:line="271" w:lineRule="auto"/>
              <w:rPr>
                <w:rFonts w:ascii="Arial" w:hAnsi="Arial" w:cs="Arial"/>
                <w:bCs/>
                <w:sz w:val="22"/>
                <w:szCs w:val="22"/>
              </w:rPr>
            </w:pPr>
          </w:p>
        </w:tc>
      </w:tr>
      <w:tr w:rsidR="006A0670" w:rsidRPr="00E37160" w14:paraId="5E9A6DD3" w14:textId="77777777" w:rsidTr="00E87566">
        <w:tc>
          <w:tcPr>
            <w:tcW w:w="675" w:type="dxa"/>
          </w:tcPr>
          <w:p w14:paraId="30158554"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44A8C2A1" w14:textId="31085FBF" w:rsidR="006A0670" w:rsidRPr="00965251" w:rsidRDefault="00A92ADA" w:rsidP="00E87566">
            <w:pPr>
              <w:spacing w:before="120" w:after="120" w:line="271" w:lineRule="auto"/>
              <w:rPr>
                <w:rFonts w:ascii="Arial" w:hAnsi="Arial" w:cs="Arial"/>
                <w:b/>
                <w:bCs/>
                <w:color w:val="FF0000"/>
                <w:sz w:val="22"/>
                <w:szCs w:val="22"/>
              </w:rPr>
            </w:pPr>
            <w:r w:rsidRPr="006E7BAD">
              <w:rPr>
                <w:rFonts w:ascii="Arial" w:hAnsi="Arial" w:cs="Arial"/>
                <w:b/>
                <w:bCs/>
                <w:sz w:val="22"/>
                <w:szCs w:val="22"/>
              </w:rPr>
              <w:t>Zdolność finansowa</w:t>
            </w:r>
          </w:p>
        </w:tc>
        <w:tc>
          <w:tcPr>
            <w:tcW w:w="2693" w:type="dxa"/>
          </w:tcPr>
          <w:p w14:paraId="391640F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Beneficjent oraz Partner/</w:t>
            </w:r>
            <w:proofErr w:type="spellStart"/>
            <w:r w:rsidRPr="00A92ADA">
              <w:rPr>
                <w:rFonts w:ascii="Arial" w:hAnsi="Arial" w:cs="Arial"/>
                <w:bCs/>
                <w:sz w:val="22"/>
                <w:szCs w:val="22"/>
              </w:rPr>
              <w:t>rzy</w:t>
            </w:r>
            <w:proofErr w:type="spellEnd"/>
            <w:r w:rsidRPr="00A92AD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5BA9691D" w14:textId="77777777"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6B341ED7"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 przypadku podmiotów niebędących JSFP jako </w:t>
            </w:r>
            <w:r w:rsidRPr="00A92ADA">
              <w:rPr>
                <w:rFonts w:ascii="Arial" w:hAnsi="Arial" w:cs="Arial"/>
                <w:bCs/>
                <w:sz w:val="22"/>
                <w:szCs w:val="22"/>
              </w:rPr>
              <w:lastRenderedPageBreak/>
              <w:t xml:space="preserve">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4990176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w:t>
            </w:r>
            <w:r w:rsidRPr="00A92ADA">
              <w:rPr>
                <w:rFonts w:ascii="Arial" w:hAnsi="Arial" w:cs="Arial"/>
                <w:bCs/>
                <w:sz w:val="22"/>
                <w:szCs w:val="22"/>
              </w:rPr>
              <w:lastRenderedPageBreak/>
              <w:t>rocznych wydatków w ocenianym projekcie.</w:t>
            </w:r>
          </w:p>
          <w:p w14:paraId="37DF1A58"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dwuetapowo – na etapie oceny na podstawie treści wniosku oraz przed podpisaniem umowy na podstawie dokumentów.</w:t>
            </w:r>
          </w:p>
          <w:p w14:paraId="05027DD6" w14:textId="77777777" w:rsidR="00A92ADA" w:rsidRPr="00A92ADA" w:rsidRDefault="00A92ADA" w:rsidP="00A92ADA">
            <w:pPr>
              <w:spacing w:before="120" w:after="120" w:line="271" w:lineRule="auto"/>
              <w:rPr>
                <w:rFonts w:ascii="Arial" w:hAnsi="Arial" w:cs="Arial"/>
                <w:bCs/>
                <w:sz w:val="22"/>
                <w:szCs w:val="22"/>
              </w:rPr>
            </w:pPr>
          </w:p>
          <w:p w14:paraId="193F6F89" w14:textId="4BA22261"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wynika z Rozporządzenia Parlamentu Europejskiego i Rady (UE) nr 2021/1060  z dnia 24 czerwca 2021 r.</w:t>
            </w:r>
          </w:p>
        </w:tc>
        <w:tc>
          <w:tcPr>
            <w:tcW w:w="3969" w:type="dxa"/>
          </w:tcPr>
          <w:p w14:paraId="2E4A00CF" w14:textId="77777777" w:rsid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6D8829E9" w14:textId="00DFEBE4" w:rsidR="00BD7D76" w:rsidRDefault="00BD7D76"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1241A1B5" w14:textId="66F8B016"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6E6841F9" w14:textId="77777777" w:rsidR="00A92ADA" w:rsidRDefault="00A92ADA" w:rsidP="00A92ADA">
            <w:pPr>
              <w:spacing w:before="120" w:after="120" w:line="271" w:lineRule="auto"/>
              <w:rPr>
                <w:rFonts w:ascii="Arial" w:hAnsi="Arial" w:cs="Arial"/>
                <w:bCs/>
                <w:sz w:val="22"/>
                <w:szCs w:val="22"/>
              </w:rPr>
            </w:pPr>
          </w:p>
          <w:p w14:paraId="02EFDD7D" w14:textId="77777777" w:rsidR="00A92ADA" w:rsidRDefault="00A92ADA" w:rsidP="00A92ADA">
            <w:pPr>
              <w:spacing w:before="120" w:after="120" w:line="271" w:lineRule="auto"/>
              <w:rPr>
                <w:rFonts w:ascii="Arial" w:hAnsi="Arial" w:cs="Arial"/>
                <w:b/>
                <w:sz w:val="22"/>
                <w:szCs w:val="22"/>
                <w:u w:val="single"/>
              </w:rPr>
            </w:pPr>
          </w:p>
          <w:p w14:paraId="4BC23268" w14:textId="7BF50C90" w:rsidR="00A92ADA" w:rsidRPr="00A92ADA" w:rsidRDefault="00A92ADA" w:rsidP="00A92ADA">
            <w:pPr>
              <w:spacing w:before="120" w:after="120" w:line="271" w:lineRule="auto"/>
              <w:rPr>
                <w:rFonts w:ascii="Arial" w:hAnsi="Arial" w:cs="Arial"/>
                <w:b/>
                <w:sz w:val="22"/>
                <w:szCs w:val="22"/>
                <w:u w:val="single"/>
              </w:rPr>
            </w:pPr>
            <w:r w:rsidRPr="00A92ADA">
              <w:rPr>
                <w:rFonts w:ascii="Arial" w:hAnsi="Arial" w:cs="Arial"/>
                <w:b/>
                <w:sz w:val="22"/>
                <w:szCs w:val="22"/>
                <w:u w:val="single"/>
              </w:rPr>
              <w:t xml:space="preserve">Dodatkowe informacje: </w:t>
            </w:r>
          </w:p>
          <w:p w14:paraId="31A69477" w14:textId="74149546"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BD7D76">
              <w:rPr>
                <w:rFonts w:ascii="Arial" w:hAnsi="Arial" w:cs="Arial"/>
                <w:bCs/>
                <w:i/>
                <w:sz w:val="22"/>
                <w:szCs w:val="22"/>
              </w:rPr>
              <w:t>Instrukcji wypełniania wniosku o dofinansowanie projektu</w:t>
            </w:r>
            <w:r w:rsidRPr="00A92ADA">
              <w:rPr>
                <w:rFonts w:ascii="Arial" w:hAnsi="Arial" w:cs="Arial"/>
                <w:bCs/>
                <w:sz w:val="22"/>
                <w:szCs w:val="22"/>
              </w:rPr>
              <w:t>.</w:t>
            </w:r>
          </w:p>
        </w:tc>
      </w:tr>
      <w:tr w:rsidR="006A0670" w:rsidRPr="00E37160" w14:paraId="618AB73A" w14:textId="77777777" w:rsidTr="00E87566">
        <w:tc>
          <w:tcPr>
            <w:tcW w:w="675" w:type="dxa"/>
          </w:tcPr>
          <w:p w14:paraId="486FED56"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08F0C646" w14:textId="311D7949" w:rsidR="006A0670" w:rsidRPr="00965251" w:rsidRDefault="00A92ADA" w:rsidP="00E87566">
            <w:pPr>
              <w:spacing w:before="120" w:after="120" w:line="271" w:lineRule="auto"/>
              <w:rPr>
                <w:rFonts w:ascii="Arial" w:hAnsi="Arial" w:cs="Arial"/>
                <w:b/>
                <w:bCs/>
                <w:color w:val="FF0000"/>
                <w:sz w:val="22"/>
                <w:szCs w:val="22"/>
              </w:rPr>
            </w:pPr>
            <w:r w:rsidRPr="00BD7D76">
              <w:rPr>
                <w:rFonts w:ascii="Arial" w:hAnsi="Arial" w:cs="Arial"/>
                <w:b/>
                <w:bCs/>
                <w:sz w:val="22"/>
                <w:szCs w:val="22"/>
              </w:rPr>
              <w:t>Zgodność projektu z zasadą równości kobiet i mężczyzn</w:t>
            </w:r>
          </w:p>
        </w:tc>
        <w:tc>
          <w:tcPr>
            <w:tcW w:w="2693" w:type="dxa"/>
          </w:tcPr>
          <w:p w14:paraId="34EF583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Projekt jest zgodny z  zasadą horyzontalną równości kobiet i mężczyzn wynikającą z art. 9 ust. 1-3 Rozporządzenia Parlamentu Europejskiego i Rady 2021/1060.</w:t>
            </w:r>
          </w:p>
          <w:p w14:paraId="5D191252" w14:textId="77777777" w:rsidR="00A92ADA" w:rsidRPr="00A92ADA" w:rsidRDefault="00A92ADA" w:rsidP="00A92ADA">
            <w:pPr>
              <w:spacing w:before="120" w:after="120" w:line="271" w:lineRule="auto"/>
              <w:rPr>
                <w:rFonts w:ascii="Arial" w:hAnsi="Arial" w:cs="Arial"/>
                <w:bCs/>
                <w:sz w:val="22"/>
                <w:szCs w:val="22"/>
              </w:rPr>
            </w:pPr>
          </w:p>
          <w:p w14:paraId="25E0BEC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040D8C"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Weryfikacji będzie podlegać, czy wnioskodawca uwzględnił aspekt i perspektywę płci co do zakresu projektu i jego realizacji.</w:t>
            </w:r>
          </w:p>
          <w:p w14:paraId="4888763F"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362D262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7D1E7DA3"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uznaje się za spełnione jeśli projekt jest zgodny ze standardem minimum realizacji zasady równości szans kobiet i mężczyzn.</w:t>
            </w:r>
          </w:p>
          <w:p w14:paraId="118E830C" w14:textId="2A74109B"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na podstawie treści wniosku o dofinansowanie projektu.</w:t>
            </w:r>
          </w:p>
          <w:p w14:paraId="17F33097" w14:textId="234610B1"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wynika z Rozporządzenia Parlamentu </w:t>
            </w:r>
            <w:r w:rsidRPr="00A92ADA">
              <w:rPr>
                <w:rFonts w:ascii="Arial" w:hAnsi="Arial" w:cs="Arial"/>
                <w:bCs/>
                <w:sz w:val="22"/>
                <w:szCs w:val="22"/>
              </w:rPr>
              <w:lastRenderedPageBreak/>
              <w:t>Europejskiego i Rady (UE) 2021/1060 z dnia 24 czerwca 2021 r. art. 9 ust. 1-3</w:t>
            </w:r>
          </w:p>
        </w:tc>
        <w:tc>
          <w:tcPr>
            <w:tcW w:w="3969" w:type="dxa"/>
          </w:tcPr>
          <w:p w14:paraId="0960862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570845A9" w14:textId="684C18E2" w:rsidR="00A92ADA" w:rsidRPr="00A92ADA" w:rsidRDefault="00BD7D76"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73655203" w14:textId="42A28845"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11083354" w14:textId="77777777" w:rsidR="00A92ADA" w:rsidRPr="00A92ADA" w:rsidRDefault="00A92ADA" w:rsidP="00A92ADA">
            <w:pPr>
              <w:spacing w:before="120" w:after="120" w:line="271" w:lineRule="auto"/>
              <w:rPr>
                <w:rFonts w:ascii="Arial" w:hAnsi="Arial" w:cs="Arial"/>
                <w:bCs/>
                <w:sz w:val="22"/>
                <w:szCs w:val="22"/>
              </w:rPr>
            </w:pPr>
          </w:p>
          <w:p w14:paraId="3E6C7E44" w14:textId="77777777" w:rsidR="00A92ADA" w:rsidRDefault="00A92ADA" w:rsidP="00A92ADA">
            <w:pPr>
              <w:spacing w:before="120" w:after="120" w:line="271" w:lineRule="auto"/>
              <w:rPr>
                <w:rFonts w:ascii="Arial" w:hAnsi="Arial" w:cs="Arial"/>
                <w:bCs/>
                <w:sz w:val="22"/>
                <w:szCs w:val="22"/>
              </w:rPr>
            </w:pPr>
          </w:p>
          <w:p w14:paraId="577BA6B1" w14:textId="77777777" w:rsidR="00A92ADA" w:rsidRPr="00A92ADA" w:rsidRDefault="00A92ADA" w:rsidP="00A92ADA">
            <w:pPr>
              <w:spacing w:before="120" w:after="120" w:line="271" w:lineRule="auto"/>
              <w:rPr>
                <w:rFonts w:ascii="Arial" w:hAnsi="Arial" w:cs="Arial"/>
                <w:bCs/>
                <w:sz w:val="22"/>
                <w:szCs w:val="22"/>
              </w:rPr>
            </w:pPr>
          </w:p>
          <w:p w14:paraId="3DB6C1D9"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 xml:space="preserve">Dodatkowe informacje: </w:t>
            </w:r>
          </w:p>
          <w:p w14:paraId="679BDD6E" w14:textId="27376ABD"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A92ADA">
              <w:rPr>
                <w:rFonts w:ascii="Arial" w:hAnsi="Arial" w:cs="Arial"/>
                <w:bCs/>
                <w:i/>
                <w:iCs/>
                <w:sz w:val="22"/>
                <w:szCs w:val="22"/>
              </w:rPr>
              <w:t>Instrukcji wypełniania wniosku o dofinansowanie projektu.</w:t>
            </w:r>
          </w:p>
        </w:tc>
      </w:tr>
      <w:tr w:rsidR="006A0670" w:rsidRPr="00E37160" w14:paraId="074F0A6E" w14:textId="77777777" w:rsidTr="00E87566">
        <w:tc>
          <w:tcPr>
            <w:tcW w:w="675" w:type="dxa"/>
          </w:tcPr>
          <w:p w14:paraId="411B8BBC"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58CC7E2B" w14:textId="17FF5193" w:rsidR="006A0670" w:rsidRPr="00965251" w:rsidRDefault="00A92ADA" w:rsidP="00E87566">
            <w:pPr>
              <w:spacing w:before="120" w:after="120" w:line="271" w:lineRule="auto"/>
              <w:rPr>
                <w:rFonts w:ascii="Arial" w:hAnsi="Arial" w:cs="Arial"/>
                <w:b/>
                <w:bCs/>
                <w:color w:val="FF0000"/>
                <w:sz w:val="22"/>
                <w:szCs w:val="22"/>
              </w:rPr>
            </w:pPr>
            <w:r w:rsidRPr="00BD7D76">
              <w:rPr>
                <w:rFonts w:ascii="Arial" w:hAnsi="Arial" w:cs="Arial"/>
                <w:b/>
                <w:bCs/>
                <w:sz w:val="22"/>
                <w:szCs w:val="22"/>
              </w:rPr>
              <w:t>Zgodność z zasadą równości szans i niedyskryminacji, w tym dostępności dla osób z niepełnosprawnościami</w:t>
            </w:r>
          </w:p>
        </w:tc>
        <w:tc>
          <w:tcPr>
            <w:tcW w:w="2693" w:type="dxa"/>
          </w:tcPr>
          <w:p w14:paraId="37037A27"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B71EF2E"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7CF17659"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Weryfikacja będzie polegać na sprawdzeniu czy Wnioskodawca dokonał analizy projektu pod kątem potencjalnego wpływu finansowanych działań i ich efektów na sytuację osób z niepełnosprawnościami </w:t>
            </w:r>
            <w:r w:rsidRPr="00A92ADA">
              <w:rPr>
                <w:rFonts w:ascii="Arial" w:hAnsi="Arial" w:cs="Arial"/>
                <w:bCs/>
                <w:sz w:val="22"/>
                <w:szCs w:val="22"/>
              </w:rPr>
              <w:lastRenderedPageBreak/>
              <w:t>lub innych osób o cechach, które mogą stanowić przesłanki dyskryminacji.</w:t>
            </w:r>
          </w:p>
          <w:p w14:paraId="406B5F61" w14:textId="0DA1DB0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W przypadku projektu, którego produkty/usługi nie mają bezpośrednich użytkowników dopuszczalne jest uznanie, że mają one charakter neutralny wobec zasady równości szans i niedyskryminacji. Wówczas weryfikacji</w:t>
            </w:r>
            <w:r>
              <w:t xml:space="preserve"> </w:t>
            </w:r>
            <w:r w:rsidRPr="00A92ADA">
              <w:rPr>
                <w:rFonts w:ascii="Arial" w:hAnsi="Arial" w:cs="Arial"/>
                <w:bCs/>
                <w:sz w:val="22"/>
                <w:szCs w:val="22"/>
              </w:rPr>
              <w:t xml:space="preserve">podlega czy Wnioskodawca wykazał we wniosku o dofinansowanie projektu, że dostępność nie dotyczy danego produktu/usługi. </w:t>
            </w:r>
          </w:p>
          <w:p w14:paraId="7236D4C4"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uznaje się za spełnione jeśli wszystkie poniższe warunki są spełnione (nie dotyczy projektów, które zostały uznane za neutralne):</w:t>
            </w:r>
          </w:p>
          <w:p w14:paraId="3C8D5CD0" w14:textId="79452768" w:rsidR="00A92ADA" w:rsidRPr="00A92ADA" w:rsidRDefault="00A92ADA" w:rsidP="00A92ADA">
            <w:pPr>
              <w:spacing w:before="120" w:after="120" w:line="271" w:lineRule="auto"/>
              <w:rPr>
                <w:rFonts w:ascii="Arial" w:hAnsi="Arial" w:cs="Arial"/>
                <w:bCs/>
                <w:sz w:val="22"/>
                <w:szCs w:val="22"/>
              </w:rPr>
            </w:pPr>
            <w:r>
              <w:rPr>
                <w:rFonts w:ascii="Arial" w:hAnsi="Arial" w:cs="Arial"/>
                <w:bCs/>
                <w:sz w:val="22"/>
                <w:szCs w:val="22"/>
              </w:rPr>
              <w:t>-</w:t>
            </w:r>
            <w:r w:rsidRPr="00A92ADA">
              <w:rPr>
                <w:rFonts w:ascii="Arial" w:hAnsi="Arial" w:cs="Arial"/>
                <w:bCs/>
                <w:sz w:val="22"/>
                <w:szCs w:val="22"/>
              </w:rPr>
              <w:tab/>
              <w:t xml:space="preserve">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w:t>
            </w:r>
            <w:r w:rsidRPr="00A92ADA">
              <w:rPr>
                <w:rFonts w:ascii="Arial" w:hAnsi="Arial" w:cs="Arial"/>
                <w:bCs/>
                <w:sz w:val="22"/>
                <w:szCs w:val="22"/>
              </w:rPr>
              <w:lastRenderedPageBreak/>
              <w:t>lub orientację seksualną nie zostanie naruszona,</w:t>
            </w:r>
          </w:p>
          <w:p w14:paraId="4EFE3B38" w14:textId="64304C35" w:rsidR="00A92ADA" w:rsidRDefault="00A92ADA" w:rsidP="00A92ADA">
            <w:pPr>
              <w:spacing w:before="120" w:after="120" w:line="271" w:lineRule="auto"/>
            </w:pPr>
            <w:r>
              <w:rPr>
                <w:rFonts w:ascii="Arial" w:hAnsi="Arial" w:cs="Arial"/>
                <w:bCs/>
                <w:sz w:val="22"/>
                <w:szCs w:val="22"/>
              </w:rPr>
              <w:t>-</w:t>
            </w:r>
            <w:r w:rsidRPr="00A92ADA">
              <w:rPr>
                <w:rFonts w:ascii="Arial" w:hAnsi="Arial" w:cs="Arial"/>
                <w:bCs/>
                <w:sz w:val="22"/>
                <w:szCs w:val="22"/>
              </w:rPr>
              <w:tab/>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r>
              <w:t xml:space="preserve"> </w:t>
            </w:r>
          </w:p>
          <w:p w14:paraId="31256B50" w14:textId="1BFCDEDB"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W przypadku projektów, które zawierają produkt/usługę o charakterze neutralnym kryterium uznaje się za spełnione.</w:t>
            </w:r>
          </w:p>
          <w:p w14:paraId="0392B7C7"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na podstawie treści wniosku o dofinansowanie projektu.</w:t>
            </w:r>
          </w:p>
          <w:p w14:paraId="38110D6A" w14:textId="2EA10D5C" w:rsidR="006A0670"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Kryterium wynika z Rozporządzenia Parlamentu Europejskiego i Rady (UE) 2021/1060 z dnia 24 czerwca 2021 r. art. 9 ust. 1-3.</w:t>
            </w:r>
          </w:p>
        </w:tc>
        <w:tc>
          <w:tcPr>
            <w:tcW w:w="3969" w:type="dxa"/>
          </w:tcPr>
          <w:p w14:paraId="6BB539E2"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44BC75CF" w14:textId="5F92CAF7" w:rsidR="00A92ADA" w:rsidRDefault="00BD7D76"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16258BAA" w14:textId="627512A2" w:rsid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380BE1DF" w14:textId="77777777" w:rsidR="00A92ADA" w:rsidRDefault="00A92ADA" w:rsidP="00A92ADA">
            <w:pPr>
              <w:spacing w:before="120" w:after="120" w:line="271" w:lineRule="auto"/>
              <w:rPr>
                <w:rFonts w:ascii="Arial" w:hAnsi="Arial" w:cs="Arial"/>
                <w:bCs/>
                <w:sz w:val="22"/>
                <w:szCs w:val="22"/>
              </w:rPr>
            </w:pPr>
          </w:p>
          <w:p w14:paraId="332B9659"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Dodatkowe informacje:</w:t>
            </w:r>
          </w:p>
          <w:p w14:paraId="698E3861" w14:textId="2A33A93A"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A92ADA">
              <w:rPr>
                <w:rFonts w:ascii="Arial" w:hAnsi="Arial" w:cs="Arial"/>
                <w:bCs/>
                <w:i/>
                <w:iCs/>
                <w:sz w:val="22"/>
                <w:szCs w:val="22"/>
              </w:rPr>
              <w:t>Instrukcji wypełniania wniosku o dofinansowanie projektu</w:t>
            </w:r>
            <w:r w:rsidRPr="00A92ADA">
              <w:rPr>
                <w:rFonts w:ascii="Arial" w:hAnsi="Arial" w:cs="Arial"/>
                <w:bCs/>
                <w:sz w:val="22"/>
                <w:szCs w:val="22"/>
              </w:rPr>
              <w:t>.</w:t>
            </w:r>
          </w:p>
          <w:p w14:paraId="013C7487" w14:textId="738F2891" w:rsidR="00A92ADA" w:rsidRPr="00E37160" w:rsidRDefault="00A92ADA" w:rsidP="00A92ADA">
            <w:pPr>
              <w:spacing w:before="120" w:after="120" w:line="271" w:lineRule="auto"/>
              <w:rPr>
                <w:rFonts w:ascii="Arial" w:hAnsi="Arial" w:cs="Arial"/>
                <w:bCs/>
                <w:sz w:val="22"/>
                <w:szCs w:val="22"/>
              </w:rPr>
            </w:pPr>
          </w:p>
        </w:tc>
      </w:tr>
      <w:tr w:rsidR="006A0670" w:rsidRPr="00E37160" w14:paraId="2FAEB37F" w14:textId="77777777" w:rsidTr="00E87566">
        <w:tc>
          <w:tcPr>
            <w:tcW w:w="675" w:type="dxa"/>
          </w:tcPr>
          <w:p w14:paraId="12D3EB87"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66FF4C18" w14:textId="6D3D74F4" w:rsidR="006A0670" w:rsidRPr="00965251" w:rsidRDefault="00A92ADA" w:rsidP="00E87566">
            <w:pPr>
              <w:spacing w:before="120" w:after="120" w:line="271" w:lineRule="auto"/>
              <w:rPr>
                <w:rFonts w:ascii="Arial" w:hAnsi="Arial" w:cs="Arial"/>
                <w:b/>
                <w:bCs/>
                <w:color w:val="FF0000"/>
                <w:sz w:val="22"/>
                <w:szCs w:val="22"/>
              </w:rPr>
            </w:pPr>
            <w:r w:rsidRPr="00C00D8C">
              <w:rPr>
                <w:rFonts w:ascii="Arial" w:hAnsi="Arial" w:cs="Arial"/>
                <w:b/>
                <w:bCs/>
                <w:sz w:val="22"/>
                <w:szCs w:val="22"/>
              </w:rPr>
              <w:t>Zgodność z Konwencją o Prawach Osób Niepełnosprawnych</w:t>
            </w:r>
          </w:p>
        </w:tc>
        <w:tc>
          <w:tcPr>
            <w:tcW w:w="2693" w:type="dxa"/>
          </w:tcPr>
          <w:p w14:paraId="5B3068E9"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A92ADA">
              <w:rPr>
                <w:rFonts w:ascii="Arial" w:hAnsi="Arial" w:cs="Arial"/>
                <w:bCs/>
                <w:sz w:val="22"/>
                <w:szCs w:val="22"/>
              </w:rPr>
              <w:t>późn</w:t>
            </w:r>
            <w:proofErr w:type="spellEnd"/>
            <w:r w:rsidRPr="00A92ADA">
              <w:rPr>
                <w:rFonts w:ascii="Arial" w:hAnsi="Arial" w:cs="Arial"/>
                <w:bCs/>
                <w:sz w:val="22"/>
                <w:szCs w:val="22"/>
              </w:rPr>
              <w:t xml:space="preserve">. zm.). </w:t>
            </w:r>
          </w:p>
          <w:p w14:paraId="6B358836"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7FB76A16"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uznaje się za spełnione jeśli z informacji zawartych we wniosku o dofinansowanie projektu  wynika brak sprzeczności z wymogami ww. dokumentu.</w:t>
            </w:r>
          </w:p>
          <w:p w14:paraId="3A6DD28A"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W przypadku projektów, których zakres i zawartość projektu są neutralne wobec wymagań zawartych w tym dokumencie </w:t>
            </w:r>
            <w:r w:rsidRPr="00A92ADA">
              <w:rPr>
                <w:rFonts w:ascii="Arial" w:hAnsi="Arial" w:cs="Arial"/>
                <w:bCs/>
                <w:sz w:val="22"/>
                <w:szCs w:val="22"/>
              </w:rPr>
              <w:lastRenderedPageBreak/>
              <w:t>kryterium uznaje się za spełnione.</w:t>
            </w:r>
          </w:p>
          <w:p w14:paraId="327B5119" w14:textId="77777777"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będzie weryfikowane na podstawie treści wniosku o dofinansowanie projektu.</w:t>
            </w:r>
          </w:p>
          <w:p w14:paraId="6B171B71" w14:textId="7D2306F6"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Kryterium wynika z Rozporządzenia Parlamentu Europejskiego i Rady (UE) 2021/1060 z dnia 24 czerwca 2021 r. art. 9 ust. 1-3.</w:t>
            </w:r>
          </w:p>
        </w:tc>
        <w:tc>
          <w:tcPr>
            <w:tcW w:w="3969" w:type="dxa"/>
          </w:tcPr>
          <w:p w14:paraId="54442888" w14:textId="77777777" w:rsidR="00A92ADA" w:rsidRPr="00A92ADA"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lastRenderedPageBreak/>
              <w:t>Spełnienie kryterium jest konieczne do przyznania dofinansowania.</w:t>
            </w:r>
          </w:p>
          <w:p w14:paraId="55D3C711" w14:textId="6D1D6C64" w:rsidR="00A92ADA" w:rsidRPr="00A92ADA" w:rsidRDefault="00C00D8C" w:rsidP="00A92ADA">
            <w:pPr>
              <w:spacing w:before="120" w:after="120" w:line="271" w:lineRule="auto"/>
              <w:rPr>
                <w:rFonts w:ascii="Arial" w:hAnsi="Arial" w:cs="Arial"/>
                <w:bCs/>
                <w:sz w:val="22"/>
                <w:szCs w:val="22"/>
              </w:rPr>
            </w:pPr>
            <w:r w:rsidRPr="00A92ADA">
              <w:rPr>
                <w:rFonts w:ascii="Arial" w:hAnsi="Arial" w:cs="Arial"/>
                <w:bCs/>
                <w:sz w:val="22"/>
                <w:szCs w:val="22"/>
              </w:rPr>
              <w:t>Projekty niespełniające kryterium są odrzucane.</w:t>
            </w:r>
          </w:p>
          <w:p w14:paraId="2B13C50E" w14:textId="77777777" w:rsidR="006A067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Ocena spełniania kryterium polega na przypisaniu wartości logicznych „tak”, „nie”.</w:t>
            </w:r>
          </w:p>
          <w:p w14:paraId="36FBCF84" w14:textId="77777777" w:rsidR="00A92ADA" w:rsidRPr="00965251" w:rsidRDefault="00A92ADA" w:rsidP="00A92ADA">
            <w:pPr>
              <w:spacing w:before="120" w:after="120" w:line="271" w:lineRule="auto"/>
              <w:rPr>
                <w:rFonts w:ascii="Arial" w:hAnsi="Arial" w:cs="Arial"/>
                <w:bCs/>
                <w:sz w:val="22"/>
                <w:szCs w:val="22"/>
                <w:u w:val="single"/>
              </w:rPr>
            </w:pPr>
          </w:p>
          <w:p w14:paraId="7BE70436" w14:textId="77777777" w:rsidR="00A92ADA" w:rsidRPr="00A92ADA" w:rsidRDefault="00A92ADA" w:rsidP="00A92ADA">
            <w:pPr>
              <w:spacing w:before="120" w:after="120" w:line="271" w:lineRule="auto"/>
              <w:rPr>
                <w:rFonts w:ascii="Arial" w:hAnsi="Arial" w:cs="Arial"/>
                <w:b/>
                <w:bCs/>
                <w:sz w:val="22"/>
                <w:szCs w:val="22"/>
                <w:u w:val="single"/>
              </w:rPr>
            </w:pPr>
            <w:r w:rsidRPr="00A92ADA">
              <w:rPr>
                <w:rFonts w:ascii="Arial" w:hAnsi="Arial" w:cs="Arial"/>
                <w:b/>
                <w:bCs/>
                <w:sz w:val="22"/>
                <w:szCs w:val="22"/>
                <w:u w:val="single"/>
              </w:rPr>
              <w:t>Dodatkowe informacje:</w:t>
            </w:r>
          </w:p>
          <w:p w14:paraId="7084BF60" w14:textId="68997ABC" w:rsidR="00A92ADA" w:rsidRPr="00E37160" w:rsidRDefault="00A92ADA" w:rsidP="00A92ADA">
            <w:pPr>
              <w:spacing w:before="120" w:after="120" w:line="271" w:lineRule="auto"/>
              <w:rPr>
                <w:rFonts w:ascii="Arial" w:hAnsi="Arial" w:cs="Arial"/>
                <w:bCs/>
                <w:sz w:val="22"/>
                <w:szCs w:val="22"/>
              </w:rPr>
            </w:pPr>
            <w:r w:rsidRPr="00A92ADA">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A92ADA">
              <w:rPr>
                <w:rFonts w:ascii="Arial" w:hAnsi="Arial" w:cs="Arial"/>
                <w:bCs/>
                <w:i/>
                <w:iCs/>
                <w:sz w:val="22"/>
                <w:szCs w:val="22"/>
              </w:rPr>
              <w:t>Instrukcji wypełniania wniosku o dofinansowanie projektu.</w:t>
            </w:r>
          </w:p>
        </w:tc>
      </w:tr>
      <w:tr w:rsidR="006A0670" w:rsidRPr="00E37160" w14:paraId="06FA9941" w14:textId="77777777" w:rsidTr="00E87566">
        <w:tc>
          <w:tcPr>
            <w:tcW w:w="675" w:type="dxa"/>
          </w:tcPr>
          <w:p w14:paraId="149797DB"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16A9620F" w14:textId="254A76F8" w:rsidR="006A0670" w:rsidRPr="00965251" w:rsidRDefault="00F63BF2" w:rsidP="00E87566">
            <w:pPr>
              <w:spacing w:before="120" w:after="120" w:line="271" w:lineRule="auto"/>
              <w:rPr>
                <w:rFonts w:ascii="Arial" w:hAnsi="Arial" w:cs="Arial"/>
                <w:b/>
                <w:bCs/>
                <w:color w:val="FF0000"/>
                <w:sz w:val="22"/>
                <w:szCs w:val="22"/>
              </w:rPr>
            </w:pPr>
            <w:r w:rsidRPr="00C00D8C">
              <w:rPr>
                <w:rFonts w:ascii="Arial" w:hAnsi="Arial" w:cs="Arial"/>
                <w:b/>
                <w:bCs/>
                <w:sz w:val="22"/>
                <w:szCs w:val="22"/>
              </w:rPr>
              <w:t>Zgodność z Kartą Praw Podstawowych Unii Europejskiej</w:t>
            </w:r>
          </w:p>
        </w:tc>
        <w:tc>
          <w:tcPr>
            <w:tcW w:w="2693" w:type="dxa"/>
          </w:tcPr>
          <w:p w14:paraId="62F2877A"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0D444211"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0EA74B7D" w14:textId="77777777" w:rsidR="00F63BF2" w:rsidRPr="00F63BF2" w:rsidRDefault="00F63BF2" w:rsidP="00F63BF2">
            <w:pPr>
              <w:spacing w:before="120" w:after="120" w:line="271" w:lineRule="auto"/>
              <w:rPr>
                <w:rFonts w:ascii="Arial" w:hAnsi="Arial" w:cs="Arial"/>
                <w:bCs/>
                <w:sz w:val="22"/>
                <w:szCs w:val="22"/>
              </w:rPr>
            </w:pPr>
          </w:p>
          <w:p w14:paraId="4307AE8F"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uznaje się za spełnione jeśli z informacji zawartych we wniosku o dofinansowanie projektu </w:t>
            </w:r>
            <w:r w:rsidRPr="00F63BF2">
              <w:rPr>
                <w:rFonts w:ascii="Arial" w:hAnsi="Arial" w:cs="Arial"/>
                <w:bCs/>
                <w:sz w:val="22"/>
                <w:szCs w:val="22"/>
              </w:rPr>
              <w:lastRenderedPageBreak/>
              <w:t xml:space="preserve">wynika brak sprzeczności z wymogami ww. dokumentu. Kryterium będzie weryfikowane na podstawie treści wniosku o dofinansowanie projektu. </w:t>
            </w:r>
          </w:p>
          <w:p w14:paraId="18C08DFA" w14:textId="77777777" w:rsidR="00F63BF2" w:rsidRPr="00F63BF2" w:rsidRDefault="00F63BF2" w:rsidP="00F63BF2">
            <w:pPr>
              <w:spacing w:before="120" w:after="120" w:line="271" w:lineRule="auto"/>
              <w:rPr>
                <w:rFonts w:ascii="Arial" w:hAnsi="Arial" w:cs="Arial"/>
                <w:bCs/>
                <w:sz w:val="22"/>
                <w:szCs w:val="22"/>
              </w:rPr>
            </w:pPr>
          </w:p>
          <w:p w14:paraId="7B23A772" w14:textId="2E13641F" w:rsidR="006A0670"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Kryterium wynika z Rozporządzenia Parlamentu Europejskiego i Rady (UE) 2021/1060 z dnia 24 czerwca 2021 r. art. 9 ust. 1.</w:t>
            </w:r>
          </w:p>
        </w:tc>
        <w:tc>
          <w:tcPr>
            <w:tcW w:w="3969" w:type="dxa"/>
          </w:tcPr>
          <w:p w14:paraId="078A8583"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lastRenderedPageBreak/>
              <w:t>Spełnienie kryterium jest konieczne do przyznania dofinansowania.</w:t>
            </w:r>
          </w:p>
          <w:p w14:paraId="37C39DEB" w14:textId="2FC6348B" w:rsidR="00C00D8C" w:rsidRDefault="00C00D8C" w:rsidP="00F63BF2">
            <w:pPr>
              <w:spacing w:before="120" w:after="120" w:line="271" w:lineRule="auto"/>
              <w:rPr>
                <w:rFonts w:ascii="Arial" w:hAnsi="Arial" w:cs="Arial"/>
                <w:bCs/>
                <w:sz w:val="22"/>
                <w:szCs w:val="22"/>
              </w:rPr>
            </w:pPr>
            <w:r w:rsidRPr="00F63BF2">
              <w:rPr>
                <w:rFonts w:ascii="Arial" w:hAnsi="Arial" w:cs="Arial"/>
                <w:bCs/>
                <w:sz w:val="22"/>
                <w:szCs w:val="22"/>
              </w:rPr>
              <w:t>Projekty niespełniające kryterium są odrzucane.</w:t>
            </w:r>
          </w:p>
          <w:p w14:paraId="68EBD02A" w14:textId="5BA082B7"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Ocena spełniania kryterium polega na przypisaniu wartości logicznych „tak”, „nie”.</w:t>
            </w:r>
          </w:p>
          <w:p w14:paraId="0BEE3447" w14:textId="77777777" w:rsidR="00F63BF2" w:rsidRDefault="00F63BF2" w:rsidP="00F63BF2">
            <w:pPr>
              <w:spacing w:before="120" w:after="120" w:line="271" w:lineRule="auto"/>
              <w:rPr>
                <w:rFonts w:ascii="Arial" w:hAnsi="Arial" w:cs="Arial"/>
                <w:bCs/>
                <w:sz w:val="22"/>
                <w:szCs w:val="22"/>
              </w:rPr>
            </w:pPr>
          </w:p>
          <w:p w14:paraId="214B0761" w14:textId="77777777" w:rsidR="00F63BF2" w:rsidRPr="00F63BF2" w:rsidRDefault="00F63BF2" w:rsidP="00F63BF2">
            <w:pPr>
              <w:spacing w:before="120" w:after="120" w:line="271" w:lineRule="auto"/>
              <w:rPr>
                <w:rFonts w:ascii="Arial" w:hAnsi="Arial" w:cs="Arial"/>
                <w:bCs/>
                <w:sz w:val="22"/>
                <w:szCs w:val="22"/>
                <w:u w:val="single"/>
              </w:rPr>
            </w:pPr>
          </w:p>
          <w:p w14:paraId="5666E66F" w14:textId="77777777" w:rsidR="00F63BF2" w:rsidRPr="00F63BF2" w:rsidRDefault="00F63BF2" w:rsidP="00F63BF2">
            <w:pPr>
              <w:spacing w:before="120" w:after="120" w:line="271" w:lineRule="auto"/>
              <w:rPr>
                <w:rFonts w:ascii="Arial" w:hAnsi="Arial" w:cs="Arial"/>
                <w:b/>
                <w:bCs/>
                <w:sz w:val="22"/>
                <w:szCs w:val="22"/>
                <w:u w:val="single"/>
              </w:rPr>
            </w:pPr>
            <w:r w:rsidRPr="00F63BF2">
              <w:rPr>
                <w:rFonts w:ascii="Arial" w:hAnsi="Arial" w:cs="Arial"/>
                <w:b/>
                <w:bCs/>
                <w:sz w:val="22"/>
                <w:szCs w:val="22"/>
                <w:u w:val="single"/>
              </w:rPr>
              <w:t>Dodatkowe informacje:</w:t>
            </w:r>
          </w:p>
          <w:p w14:paraId="21DBC3FE" w14:textId="44A31421" w:rsidR="00F63BF2"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Kartą Praw Podstawowych Unii Europejskiej. Zakres wymaganych informacji został określony w </w:t>
            </w:r>
            <w:r w:rsidRPr="00F63BF2">
              <w:rPr>
                <w:rFonts w:ascii="Arial" w:hAnsi="Arial" w:cs="Arial"/>
                <w:bCs/>
                <w:i/>
                <w:sz w:val="22"/>
                <w:szCs w:val="22"/>
              </w:rPr>
              <w:t>Instrukcji wypełniania wniosku o dofinansowanie projektu</w:t>
            </w:r>
            <w:r w:rsidRPr="00F63BF2">
              <w:rPr>
                <w:rFonts w:ascii="Arial" w:hAnsi="Arial" w:cs="Arial"/>
                <w:bCs/>
                <w:sz w:val="22"/>
                <w:szCs w:val="22"/>
              </w:rPr>
              <w:t>.</w:t>
            </w:r>
          </w:p>
        </w:tc>
      </w:tr>
      <w:tr w:rsidR="006A0670" w:rsidRPr="00E37160" w14:paraId="7EE65284" w14:textId="77777777" w:rsidTr="00E87566">
        <w:tc>
          <w:tcPr>
            <w:tcW w:w="675" w:type="dxa"/>
          </w:tcPr>
          <w:p w14:paraId="6179D965"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1A95E8E9" w14:textId="63A5154E" w:rsidR="006A0670" w:rsidRPr="00965251" w:rsidRDefault="00F63BF2" w:rsidP="00E87566">
            <w:pPr>
              <w:spacing w:before="120" w:after="120" w:line="271" w:lineRule="auto"/>
              <w:rPr>
                <w:rFonts w:ascii="Arial" w:hAnsi="Arial" w:cs="Arial"/>
                <w:b/>
                <w:bCs/>
                <w:color w:val="FF0000"/>
                <w:sz w:val="22"/>
                <w:szCs w:val="22"/>
              </w:rPr>
            </w:pPr>
            <w:r w:rsidRPr="002D120E">
              <w:rPr>
                <w:rFonts w:ascii="Arial" w:hAnsi="Arial" w:cs="Arial"/>
                <w:b/>
                <w:bCs/>
                <w:sz w:val="22"/>
                <w:szCs w:val="22"/>
              </w:rPr>
              <w:t>Zgodność z zasadą zrównoważonego rozwoju oraz z zasadą „nie czyń poważnych szkód”</w:t>
            </w:r>
          </w:p>
        </w:tc>
        <w:tc>
          <w:tcPr>
            <w:tcW w:w="2693" w:type="dxa"/>
          </w:tcPr>
          <w:p w14:paraId="639EE0DC"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Projekt jest zgodny z zasadą zrównoważonego rozwoju oraz z zasadą „nie czyń poważnych szkód” środowisku (DNSH).</w:t>
            </w:r>
          </w:p>
          <w:p w14:paraId="61253D26"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w:t>
            </w:r>
            <w:r w:rsidRPr="00F63BF2">
              <w:rPr>
                <w:rFonts w:ascii="Arial" w:hAnsi="Arial" w:cs="Arial"/>
                <w:bCs/>
                <w:sz w:val="22"/>
                <w:szCs w:val="22"/>
              </w:rPr>
              <w:lastRenderedPageBreak/>
              <w:t xml:space="preserve">zapewni, że planowane w ramach projektu działania są zgodne z zasadą „nie czyń poważnych szkód” środowisku  (DNSH). </w:t>
            </w:r>
          </w:p>
          <w:p w14:paraId="6CA7C3DA"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będzie weryfikowane na podstawie treści wniosku o dofinansowanie projektu. </w:t>
            </w:r>
          </w:p>
          <w:p w14:paraId="7B11755B" w14:textId="77777777" w:rsidR="00F63BF2" w:rsidRPr="00F63BF2" w:rsidRDefault="00F63BF2" w:rsidP="00F63BF2">
            <w:pPr>
              <w:spacing w:before="120" w:after="120" w:line="271" w:lineRule="auto"/>
              <w:rPr>
                <w:rFonts w:ascii="Arial" w:hAnsi="Arial" w:cs="Arial"/>
                <w:bCs/>
                <w:sz w:val="22"/>
                <w:szCs w:val="22"/>
              </w:rPr>
            </w:pPr>
          </w:p>
          <w:p w14:paraId="0414F7BB" w14:textId="67D02B4D" w:rsidR="006A0670"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Kryterium wynika z Rozporządzenia Parlamentu Europejskiego i Rady (UE) 2021/1060 z dnia 24 czerwca 2021 r. art. 9 ust. 4.</w:t>
            </w:r>
          </w:p>
        </w:tc>
        <w:tc>
          <w:tcPr>
            <w:tcW w:w="3969" w:type="dxa"/>
          </w:tcPr>
          <w:p w14:paraId="33C4B4BF"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lastRenderedPageBreak/>
              <w:t>Spełnienie kryterium jest konieczne do przyznania dofinansowania.</w:t>
            </w:r>
          </w:p>
          <w:p w14:paraId="4629D6BC" w14:textId="5D815AC2" w:rsidR="00F63BF2" w:rsidRDefault="002D120E" w:rsidP="00F63BF2">
            <w:pPr>
              <w:spacing w:before="120" w:after="120" w:line="271" w:lineRule="auto"/>
              <w:rPr>
                <w:rFonts w:ascii="Arial" w:hAnsi="Arial" w:cs="Arial"/>
                <w:bCs/>
                <w:sz w:val="22"/>
                <w:szCs w:val="22"/>
              </w:rPr>
            </w:pPr>
            <w:r w:rsidRPr="00F63BF2">
              <w:rPr>
                <w:rFonts w:ascii="Arial" w:hAnsi="Arial" w:cs="Arial"/>
                <w:bCs/>
                <w:sz w:val="22"/>
                <w:szCs w:val="22"/>
              </w:rPr>
              <w:t>Projekty niespełniające kryterium są odrzucane.</w:t>
            </w:r>
          </w:p>
          <w:p w14:paraId="18F5EEC7" w14:textId="77777777"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Ocena spełniania kryterium polega na przypisaniu wartości logicznych „tak”, „nie”.</w:t>
            </w:r>
          </w:p>
          <w:p w14:paraId="22106BCE" w14:textId="77777777" w:rsidR="00F63BF2" w:rsidRDefault="00F63BF2" w:rsidP="00F63BF2">
            <w:pPr>
              <w:spacing w:before="120" w:after="120" w:line="271" w:lineRule="auto"/>
              <w:rPr>
                <w:rFonts w:ascii="Arial" w:hAnsi="Arial" w:cs="Arial"/>
                <w:bCs/>
                <w:sz w:val="22"/>
                <w:szCs w:val="22"/>
              </w:rPr>
            </w:pPr>
          </w:p>
          <w:p w14:paraId="12DC7C86" w14:textId="77777777" w:rsidR="00F63BF2" w:rsidRDefault="00F63BF2" w:rsidP="00F63BF2">
            <w:pPr>
              <w:spacing w:before="120" w:after="120" w:line="271" w:lineRule="auto"/>
              <w:rPr>
                <w:rFonts w:ascii="Arial" w:hAnsi="Arial" w:cs="Arial"/>
                <w:bCs/>
                <w:sz w:val="22"/>
                <w:szCs w:val="22"/>
              </w:rPr>
            </w:pPr>
          </w:p>
          <w:p w14:paraId="22A0736A" w14:textId="77777777" w:rsidR="00F63BF2" w:rsidRPr="00F63BF2" w:rsidRDefault="00F63BF2" w:rsidP="00F63BF2">
            <w:pPr>
              <w:spacing w:before="120" w:after="120" w:line="271" w:lineRule="auto"/>
              <w:rPr>
                <w:rFonts w:ascii="Arial" w:hAnsi="Arial" w:cs="Arial"/>
                <w:b/>
                <w:bCs/>
                <w:sz w:val="22"/>
                <w:szCs w:val="22"/>
                <w:u w:val="single"/>
              </w:rPr>
            </w:pPr>
            <w:r w:rsidRPr="00F63BF2">
              <w:rPr>
                <w:rFonts w:ascii="Arial" w:hAnsi="Arial" w:cs="Arial"/>
                <w:b/>
                <w:bCs/>
                <w:sz w:val="22"/>
                <w:szCs w:val="22"/>
                <w:u w:val="single"/>
              </w:rPr>
              <w:t>Dodatkowe informacje:</w:t>
            </w:r>
          </w:p>
          <w:p w14:paraId="3370868B" w14:textId="0078648E" w:rsidR="00F63BF2"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F63BF2">
              <w:rPr>
                <w:rFonts w:ascii="Arial" w:hAnsi="Arial" w:cs="Arial"/>
                <w:bCs/>
                <w:i/>
                <w:iCs/>
                <w:sz w:val="22"/>
                <w:szCs w:val="22"/>
              </w:rPr>
              <w:t>Instrukcji wypełniania wniosku o dofinansowanie projektu.</w:t>
            </w:r>
          </w:p>
        </w:tc>
      </w:tr>
      <w:tr w:rsidR="006A0670" w:rsidRPr="00E37160" w14:paraId="5DF26DB8" w14:textId="77777777" w:rsidTr="00E87566">
        <w:tc>
          <w:tcPr>
            <w:tcW w:w="675" w:type="dxa"/>
          </w:tcPr>
          <w:p w14:paraId="60137380" w14:textId="77777777" w:rsidR="006A0670" w:rsidRPr="00965251" w:rsidRDefault="006A0670" w:rsidP="003A3602">
            <w:pPr>
              <w:pStyle w:val="Akapitzlist"/>
              <w:numPr>
                <w:ilvl w:val="0"/>
                <w:numId w:val="66"/>
              </w:numPr>
              <w:spacing w:before="120" w:after="120" w:line="271" w:lineRule="auto"/>
              <w:ind w:left="0" w:firstLine="0"/>
              <w:contextualSpacing w:val="0"/>
              <w:rPr>
                <w:rFonts w:ascii="Arial" w:hAnsi="Arial"/>
                <w:b/>
                <w:bCs/>
                <w:sz w:val="22"/>
                <w:lang w:val="pl-PL"/>
              </w:rPr>
            </w:pPr>
          </w:p>
        </w:tc>
        <w:tc>
          <w:tcPr>
            <w:tcW w:w="1843" w:type="dxa"/>
          </w:tcPr>
          <w:p w14:paraId="6542E01F" w14:textId="0018839A" w:rsidR="006A0670" w:rsidRPr="00965251" w:rsidRDefault="00F63BF2" w:rsidP="00E87566">
            <w:pPr>
              <w:spacing w:before="120" w:after="120" w:line="271" w:lineRule="auto"/>
              <w:rPr>
                <w:rFonts w:ascii="Arial" w:hAnsi="Arial" w:cs="Arial"/>
                <w:b/>
                <w:bCs/>
                <w:color w:val="FF0000"/>
                <w:sz w:val="22"/>
                <w:szCs w:val="22"/>
              </w:rPr>
            </w:pPr>
            <w:r w:rsidRPr="002D120E">
              <w:rPr>
                <w:rFonts w:ascii="Arial" w:hAnsi="Arial" w:cs="Arial"/>
                <w:b/>
                <w:bCs/>
                <w:sz w:val="22"/>
                <w:szCs w:val="22"/>
              </w:rPr>
              <w:t>Promocja projektu</w:t>
            </w:r>
          </w:p>
        </w:tc>
        <w:tc>
          <w:tcPr>
            <w:tcW w:w="2693" w:type="dxa"/>
          </w:tcPr>
          <w:p w14:paraId="2F2EE337"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27014D98" w14:textId="77777777"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uznaje się za spełnione, jeśli opis przewidzianych w projekcie narzędzi informacji i promocji jest zgodny  z zasadami wskazanymi w art. 50 </w:t>
            </w:r>
            <w:r w:rsidRPr="00F63BF2">
              <w:rPr>
                <w:rFonts w:ascii="Arial" w:hAnsi="Arial" w:cs="Arial"/>
                <w:bCs/>
                <w:sz w:val="22"/>
                <w:szCs w:val="22"/>
              </w:rPr>
              <w:lastRenderedPageBreak/>
              <w:t>rozporządzenia 2021/1060.</w:t>
            </w:r>
          </w:p>
          <w:p w14:paraId="2BFD6F59"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będzie weryfikowane na podstawie treści wniosku o dofinansowanie projektu. </w:t>
            </w:r>
          </w:p>
          <w:p w14:paraId="34A5783C" w14:textId="77777777" w:rsidR="00F63BF2" w:rsidRPr="00F63BF2" w:rsidRDefault="00F63BF2" w:rsidP="00F63BF2">
            <w:pPr>
              <w:spacing w:before="120" w:after="120" w:line="271" w:lineRule="auto"/>
              <w:rPr>
                <w:rFonts w:ascii="Arial" w:hAnsi="Arial" w:cs="Arial"/>
                <w:bCs/>
                <w:sz w:val="22"/>
                <w:szCs w:val="22"/>
              </w:rPr>
            </w:pPr>
          </w:p>
          <w:p w14:paraId="519CF14F" w14:textId="4B02538A" w:rsidR="00F63BF2" w:rsidRPr="00E3716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Kryterium wynika z Rozporządzenia Parlamentu Europejskiego i Rady (UE) nr 2021/1060  z dnia 24 czerwca 2021 r. art. 50.</w:t>
            </w:r>
          </w:p>
        </w:tc>
        <w:tc>
          <w:tcPr>
            <w:tcW w:w="3969" w:type="dxa"/>
          </w:tcPr>
          <w:p w14:paraId="2ABF1797" w14:textId="7777777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lastRenderedPageBreak/>
              <w:t>Spełnienie kryterium jest konieczne do przyznania dofinansowania.</w:t>
            </w:r>
          </w:p>
          <w:p w14:paraId="5187EF27" w14:textId="3416FB5B" w:rsidR="00F63BF2" w:rsidRDefault="00F068C9" w:rsidP="00F63BF2">
            <w:pPr>
              <w:spacing w:before="120" w:after="120" w:line="271" w:lineRule="auto"/>
              <w:rPr>
                <w:rFonts w:ascii="Arial" w:hAnsi="Arial" w:cs="Arial"/>
                <w:bCs/>
                <w:sz w:val="22"/>
                <w:szCs w:val="22"/>
              </w:rPr>
            </w:pPr>
            <w:r w:rsidRPr="00F63BF2">
              <w:rPr>
                <w:rFonts w:ascii="Arial" w:hAnsi="Arial" w:cs="Arial"/>
                <w:bCs/>
                <w:sz w:val="22"/>
                <w:szCs w:val="22"/>
              </w:rPr>
              <w:t>Projekty niespełniające kryterium są odrzucane.</w:t>
            </w:r>
          </w:p>
          <w:p w14:paraId="6B5C4750" w14:textId="11F3D03A" w:rsidR="006A0670"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Ocena spełniania kryterium polega na przypisaniu wartości logicznych „tak”, „nie”.</w:t>
            </w:r>
          </w:p>
          <w:p w14:paraId="2BAE9372" w14:textId="77777777" w:rsidR="00F63BF2" w:rsidRDefault="00F63BF2" w:rsidP="00F63BF2">
            <w:pPr>
              <w:spacing w:before="120" w:after="120" w:line="271" w:lineRule="auto"/>
              <w:rPr>
                <w:rFonts w:ascii="Arial" w:hAnsi="Arial" w:cs="Arial"/>
                <w:bCs/>
                <w:sz w:val="22"/>
                <w:szCs w:val="22"/>
              </w:rPr>
            </w:pPr>
          </w:p>
          <w:p w14:paraId="2A67B4FC" w14:textId="77777777" w:rsidR="00F63BF2" w:rsidRDefault="00F63BF2" w:rsidP="00F63BF2">
            <w:pPr>
              <w:spacing w:before="120" w:after="120" w:line="271" w:lineRule="auto"/>
              <w:rPr>
                <w:rFonts w:ascii="Arial" w:hAnsi="Arial" w:cs="Arial"/>
                <w:bCs/>
                <w:sz w:val="22"/>
                <w:szCs w:val="22"/>
              </w:rPr>
            </w:pPr>
          </w:p>
          <w:p w14:paraId="2334D7FF" w14:textId="77777777" w:rsidR="00F63BF2" w:rsidRPr="00F63BF2" w:rsidRDefault="00F63BF2" w:rsidP="00F63BF2">
            <w:pPr>
              <w:spacing w:before="120" w:after="120" w:line="271" w:lineRule="auto"/>
              <w:rPr>
                <w:rFonts w:ascii="Arial" w:hAnsi="Arial" w:cs="Arial"/>
                <w:b/>
                <w:bCs/>
                <w:sz w:val="22"/>
                <w:szCs w:val="22"/>
                <w:u w:val="single"/>
              </w:rPr>
            </w:pPr>
            <w:r w:rsidRPr="00F63BF2">
              <w:rPr>
                <w:rFonts w:ascii="Arial" w:hAnsi="Arial" w:cs="Arial"/>
                <w:b/>
                <w:bCs/>
                <w:sz w:val="22"/>
                <w:szCs w:val="22"/>
                <w:u w:val="single"/>
              </w:rPr>
              <w:t>Dodatkowe informacje:</w:t>
            </w:r>
          </w:p>
          <w:p w14:paraId="0D718AC0" w14:textId="62C32E07" w:rsidR="00F63BF2" w:rsidRPr="00F63BF2" w:rsidRDefault="00F63BF2" w:rsidP="00F63BF2">
            <w:pPr>
              <w:spacing w:before="120" w:after="120" w:line="271" w:lineRule="auto"/>
              <w:rPr>
                <w:rFonts w:ascii="Arial" w:hAnsi="Arial" w:cs="Arial"/>
                <w:bCs/>
                <w:sz w:val="22"/>
                <w:szCs w:val="22"/>
              </w:rPr>
            </w:pPr>
            <w:r w:rsidRPr="00F63BF2">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F63BF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F63BF2">
              <w:rPr>
                <w:rFonts w:ascii="Arial" w:hAnsi="Arial" w:cs="Arial"/>
                <w:bCs/>
                <w:sz w:val="22"/>
                <w:szCs w:val="22"/>
              </w:rPr>
              <w:t>.</w:t>
            </w:r>
          </w:p>
          <w:p w14:paraId="0CE23AB2" w14:textId="65B94C30" w:rsidR="00F63BF2" w:rsidRPr="00E37160" w:rsidRDefault="00F63BF2" w:rsidP="00F63BF2">
            <w:pPr>
              <w:spacing w:before="120" w:after="120" w:line="271" w:lineRule="auto"/>
              <w:rPr>
                <w:rFonts w:ascii="Arial" w:hAnsi="Arial" w:cs="Arial"/>
                <w:bCs/>
                <w:sz w:val="22"/>
                <w:szCs w:val="22"/>
              </w:rPr>
            </w:pP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0952BAA2"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A387BC6" w14:textId="1705BAF5" w:rsidR="00B17B7D" w:rsidRPr="00353912" w:rsidRDefault="002B664C" w:rsidP="00E87566">
            <w:pPr>
              <w:spacing w:before="120" w:after="120" w:line="271" w:lineRule="auto"/>
              <w:rPr>
                <w:rFonts w:ascii="Arial" w:hAnsi="Arial" w:cs="Arial"/>
                <w:b/>
                <w:bCs/>
                <w:sz w:val="22"/>
                <w:szCs w:val="22"/>
              </w:rPr>
            </w:pPr>
            <w:r w:rsidRPr="00353912">
              <w:rPr>
                <w:rFonts w:ascii="Arial" w:hAnsi="Arial" w:cs="Arial"/>
                <w:b/>
                <w:bCs/>
                <w:sz w:val="22"/>
                <w:szCs w:val="22"/>
              </w:rPr>
              <w:t>Wymogi organizacyjne</w:t>
            </w:r>
          </w:p>
        </w:tc>
        <w:tc>
          <w:tcPr>
            <w:tcW w:w="2693" w:type="dxa"/>
          </w:tcPr>
          <w:p w14:paraId="428C7A8E" w14:textId="77777777" w:rsidR="00B17B7D" w:rsidRDefault="002B664C" w:rsidP="002B664C">
            <w:pPr>
              <w:spacing w:before="120" w:after="120" w:line="271" w:lineRule="auto"/>
              <w:rPr>
                <w:rFonts w:ascii="Arial" w:hAnsi="Arial" w:cs="Arial"/>
                <w:sz w:val="22"/>
                <w:szCs w:val="22"/>
              </w:rPr>
            </w:pPr>
            <w:r>
              <w:rPr>
                <w:rFonts w:ascii="Arial" w:hAnsi="Arial" w:cs="Arial"/>
                <w:sz w:val="22"/>
                <w:szCs w:val="22"/>
              </w:rPr>
              <w:t>1.Wnioskodawca składa nie więcej niż 1 wniosek o dofinansowanie projektu. W przypadku zidentyfikowania projektów gdzie wnioskodawca lub Partner występuje więcej niż 1 raz, wszystkie projekty tego podmiotu zostaną odrzucone.</w:t>
            </w:r>
          </w:p>
          <w:p w14:paraId="488CA27A" w14:textId="77777777" w:rsidR="002B664C" w:rsidRDefault="002B664C" w:rsidP="002B664C">
            <w:pPr>
              <w:spacing w:before="120" w:after="120" w:line="271" w:lineRule="auto"/>
              <w:rPr>
                <w:rFonts w:ascii="Arial" w:hAnsi="Arial" w:cs="Arial"/>
                <w:sz w:val="22"/>
                <w:szCs w:val="22"/>
              </w:rPr>
            </w:pPr>
            <w:r>
              <w:rPr>
                <w:rFonts w:ascii="Arial" w:hAnsi="Arial" w:cs="Arial"/>
                <w:sz w:val="22"/>
                <w:szCs w:val="22"/>
              </w:rPr>
              <w:t xml:space="preserve">2.Wnioskodawca od minimum 1 roku </w:t>
            </w:r>
            <w:r w:rsidR="003533EC">
              <w:rPr>
                <w:rFonts w:ascii="Arial" w:hAnsi="Arial" w:cs="Arial"/>
                <w:sz w:val="22"/>
                <w:szCs w:val="22"/>
              </w:rPr>
              <w:t xml:space="preserve">przed dniem złożenia wniosku </w:t>
            </w:r>
            <w:r w:rsidR="003533EC">
              <w:rPr>
                <w:rFonts w:ascii="Arial" w:hAnsi="Arial" w:cs="Arial"/>
                <w:sz w:val="22"/>
                <w:szCs w:val="22"/>
              </w:rPr>
              <w:lastRenderedPageBreak/>
              <w:t>o dofinansowanie posiada siedzibę lub oddział lub główne miejsce wykonywania działalności lub dodatkowe miejsce wykonywania działalności na terenie województwa zachodniopomorskiego.</w:t>
            </w:r>
          </w:p>
          <w:p w14:paraId="1B4FB405" w14:textId="77777777" w:rsidR="003533EC" w:rsidRDefault="003533EC" w:rsidP="002B664C">
            <w:pPr>
              <w:spacing w:before="120" w:after="120" w:line="271" w:lineRule="auto"/>
              <w:rPr>
                <w:rFonts w:ascii="Arial" w:hAnsi="Arial" w:cs="Arial"/>
                <w:sz w:val="22"/>
                <w:szCs w:val="22"/>
              </w:rPr>
            </w:pPr>
            <w:r>
              <w:rPr>
                <w:rFonts w:ascii="Arial" w:hAnsi="Arial" w:cs="Arial"/>
                <w:sz w:val="22"/>
                <w:szCs w:val="22"/>
              </w:rPr>
              <w:t>3.Uprawnieni wnioskodawcy: jednostki samorządu terytorialnego i ich jednostki organizacyjne, związki, porozumienia i stowarzyszenia JST, podmioty ekonomii społecznej, które statutowo zajmują się cudzoziemcami.</w:t>
            </w:r>
          </w:p>
          <w:p w14:paraId="6E18D1ED" w14:textId="77777777" w:rsidR="003533EC" w:rsidRDefault="003533EC" w:rsidP="002B664C">
            <w:pPr>
              <w:spacing w:before="120" w:after="120" w:line="271" w:lineRule="auto"/>
              <w:rPr>
                <w:rFonts w:ascii="Arial" w:hAnsi="Arial" w:cs="Arial"/>
                <w:sz w:val="22"/>
                <w:szCs w:val="22"/>
              </w:rPr>
            </w:pPr>
          </w:p>
          <w:p w14:paraId="7FDD6548" w14:textId="77777777" w:rsidR="003533EC" w:rsidRDefault="003533EC" w:rsidP="002B664C">
            <w:pPr>
              <w:spacing w:before="120" w:after="120" w:line="271" w:lineRule="auto"/>
              <w:rPr>
                <w:rFonts w:ascii="Arial" w:hAnsi="Arial" w:cs="Arial"/>
                <w:b/>
                <w:bCs/>
                <w:sz w:val="22"/>
                <w:szCs w:val="22"/>
              </w:rPr>
            </w:pPr>
            <w:r w:rsidRPr="003533EC">
              <w:rPr>
                <w:rFonts w:ascii="Arial" w:hAnsi="Arial" w:cs="Arial"/>
                <w:b/>
                <w:bCs/>
                <w:sz w:val="22"/>
                <w:szCs w:val="22"/>
              </w:rPr>
              <w:t>Zasady oceny:</w:t>
            </w:r>
          </w:p>
          <w:p w14:paraId="73F14699" w14:textId="76D831F2" w:rsidR="003533EC" w:rsidRPr="003533EC" w:rsidRDefault="003533EC" w:rsidP="002B664C">
            <w:pPr>
              <w:spacing w:before="120" w:after="120" w:line="271" w:lineRule="auto"/>
              <w:rPr>
                <w:rFonts w:ascii="Arial" w:hAnsi="Arial" w:cs="Arial"/>
                <w:sz w:val="22"/>
                <w:szCs w:val="22"/>
              </w:rPr>
            </w:pPr>
            <w:r w:rsidRPr="003533EC">
              <w:rPr>
                <w:rFonts w:ascii="Arial" w:hAnsi="Arial" w:cs="Arial"/>
                <w:sz w:val="22"/>
                <w:szCs w:val="22"/>
              </w:rPr>
              <w:t xml:space="preserve">Kryterium zostanie </w:t>
            </w:r>
            <w:r>
              <w:rPr>
                <w:rFonts w:ascii="Arial" w:hAnsi="Arial" w:cs="Arial"/>
                <w:sz w:val="22"/>
                <w:szCs w:val="22"/>
              </w:rPr>
              <w:t>zweryfikowane na podstawie treści wniosku o dofinansowanie 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67DC72D6" w14:textId="77777777" w:rsidR="00353912" w:rsidRDefault="003533EC" w:rsidP="00E87566">
            <w:pPr>
              <w:spacing w:before="120" w:after="120" w:line="271" w:lineRule="auto"/>
              <w:rPr>
                <w:rFonts w:ascii="Arial" w:hAnsi="Arial" w:cs="Arial"/>
                <w:sz w:val="22"/>
                <w:szCs w:val="22"/>
              </w:rPr>
            </w:pPr>
            <w:r w:rsidRPr="003533EC">
              <w:rPr>
                <w:rFonts w:ascii="Arial" w:hAnsi="Arial" w:cs="Arial"/>
                <w:sz w:val="22"/>
                <w:szCs w:val="22"/>
              </w:rPr>
              <w:lastRenderedPageBreak/>
              <w:t>Spełnienie</w:t>
            </w:r>
            <w:r>
              <w:rPr>
                <w:rFonts w:ascii="Arial" w:hAnsi="Arial" w:cs="Arial"/>
                <w:sz w:val="22"/>
                <w:szCs w:val="22"/>
              </w:rPr>
              <w:t xml:space="preserve"> kryterium jest konieczne do przyznania dofinansowania. </w:t>
            </w:r>
          </w:p>
          <w:p w14:paraId="03C2CEFC" w14:textId="77777777" w:rsidR="00353912" w:rsidRDefault="003533EC" w:rsidP="00E87566">
            <w:pPr>
              <w:spacing w:before="120" w:after="120" w:line="271" w:lineRule="auto"/>
              <w:rPr>
                <w:rFonts w:ascii="Arial" w:hAnsi="Arial" w:cs="Arial"/>
                <w:sz w:val="22"/>
                <w:szCs w:val="22"/>
              </w:rPr>
            </w:pPr>
            <w:r>
              <w:rPr>
                <w:rFonts w:ascii="Arial" w:hAnsi="Arial" w:cs="Arial"/>
                <w:sz w:val="22"/>
                <w:szCs w:val="22"/>
              </w:rPr>
              <w:t xml:space="preserve">Projekty niespełniające kryterium są odrzucane. </w:t>
            </w:r>
          </w:p>
          <w:p w14:paraId="3DB418AE" w14:textId="5657DCEA" w:rsidR="003533EC" w:rsidRPr="003533EC" w:rsidRDefault="003533EC" w:rsidP="00E87566">
            <w:pPr>
              <w:spacing w:before="120" w:after="120" w:line="271" w:lineRule="auto"/>
              <w:rPr>
                <w:rFonts w:ascii="Arial" w:hAnsi="Arial" w:cs="Arial"/>
                <w:sz w:val="22"/>
                <w:szCs w:val="22"/>
              </w:rPr>
            </w:pPr>
            <w:r>
              <w:rPr>
                <w:rFonts w:ascii="Arial" w:hAnsi="Arial" w:cs="Arial"/>
                <w:sz w:val="22"/>
                <w:szCs w:val="22"/>
              </w:rPr>
              <w:t>Ocena spełniania kryterium polega na przypisaniu wartości logicznych „tak”, „nie”.</w:t>
            </w:r>
          </w:p>
          <w:p w14:paraId="715215C5" w14:textId="77777777" w:rsidR="003533EC" w:rsidRDefault="003533EC" w:rsidP="00E87566">
            <w:pPr>
              <w:spacing w:before="120" w:after="120" w:line="271" w:lineRule="auto"/>
              <w:rPr>
                <w:rFonts w:ascii="Arial" w:hAnsi="Arial" w:cs="Arial"/>
                <w:b/>
                <w:bCs/>
                <w:sz w:val="22"/>
                <w:szCs w:val="22"/>
              </w:rPr>
            </w:pPr>
          </w:p>
          <w:p w14:paraId="1EE97F71" w14:textId="7847B0AF" w:rsidR="003533EC" w:rsidRDefault="003533EC" w:rsidP="00E87566">
            <w:pPr>
              <w:spacing w:before="120" w:after="120" w:line="271" w:lineRule="auto"/>
              <w:rPr>
                <w:rFonts w:ascii="Arial" w:hAnsi="Arial" w:cs="Arial"/>
                <w:sz w:val="22"/>
                <w:szCs w:val="22"/>
              </w:rPr>
            </w:pPr>
            <w:r w:rsidRPr="003533EC">
              <w:rPr>
                <w:rFonts w:ascii="Arial" w:hAnsi="Arial" w:cs="Arial"/>
                <w:b/>
                <w:bCs/>
                <w:sz w:val="22"/>
                <w:szCs w:val="22"/>
              </w:rPr>
              <w:t>Dodatkowe informacje:</w:t>
            </w:r>
            <w:r w:rsidRPr="003533EC">
              <w:rPr>
                <w:rFonts w:ascii="Arial" w:hAnsi="Arial" w:cs="Arial"/>
                <w:sz w:val="22"/>
                <w:szCs w:val="22"/>
              </w:rPr>
              <w:t xml:space="preserve"> </w:t>
            </w:r>
          </w:p>
          <w:p w14:paraId="0A2E5C76" w14:textId="782AB567" w:rsidR="00B17B7D" w:rsidRPr="00E37160" w:rsidRDefault="003533EC" w:rsidP="00E87566">
            <w:pPr>
              <w:spacing w:before="120" w:after="120" w:line="271" w:lineRule="auto"/>
              <w:rPr>
                <w:rFonts w:ascii="Arial" w:hAnsi="Arial" w:cs="Arial"/>
                <w:sz w:val="22"/>
                <w:szCs w:val="22"/>
              </w:rPr>
            </w:pPr>
            <w:r w:rsidRPr="003533EC">
              <w:rPr>
                <w:rFonts w:ascii="Arial" w:hAnsi="Arial" w:cs="Arial"/>
                <w:sz w:val="22"/>
                <w:szCs w:val="22"/>
              </w:rPr>
              <w:t xml:space="preserve">Kryterium zostanie zweryfikowane na etapie oceny na podstawie treści wniosku o dofinasowanie w </w:t>
            </w:r>
            <w:r w:rsidRPr="003533EC">
              <w:rPr>
                <w:rFonts w:ascii="Arial" w:hAnsi="Arial" w:cs="Arial"/>
                <w:sz w:val="22"/>
                <w:szCs w:val="22"/>
              </w:rPr>
              <w:lastRenderedPageBreak/>
              <w:t>szczególności w oparciu o sekcję: I Informacje o projekcie, II Wnioskodawca i realizatorzy, rejestru wniosków złożonych w ramach naboru oraz dostępnych rejestrów publicznych (KRS, CEIDG) lub załączonego do wniosku dokumentu urzędowego wydanego przez właściwy organ administracji publicznej potwierdzającego spełnienie kryterium</w:t>
            </w:r>
            <w:r w:rsidRPr="00E249BD">
              <w:rPr>
                <w:rFonts w:ascii="Arial" w:hAnsi="Arial" w:cs="Arial"/>
                <w:sz w:val="22"/>
                <w:szCs w:val="22"/>
              </w:rPr>
              <w:t>.</w:t>
            </w:r>
            <w:r w:rsidRPr="003533EC">
              <w:rPr>
                <w:rFonts w:ascii="Arial" w:hAnsi="Arial" w:cs="Arial"/>
                <w:sz w:val="22"/>
                <w:szCs w:val="22"/>
              </w:rPr>
              <w:t xml:space="preserve"> Zakres wymaganych informacji został określony w </w:t>
            </w:r>
            <w:r w:rsidRPr="003533EC">
              <w:rPr>
                <w:rFonts w:ascii="Arial" w:hAnsi="Arial" w:cs="Arial"/>
                <w:i/>
                <w:iCs/>
                <w:sz w:val="22"/>
                <w:szCs w:val="22"/>
              </w:rPr>
              <w:t>Instrukcji wypełniania wniosku o dofinansowanie</w:t>
            </w:r>
            <w:r w:rsidR="00624D71">
              <w:rPr>
                <w:rFonts w:ascii="Arial" w:hAnsi="Arial" w:cs="Arial"/>
                <w:i/>
                <w:iCs/>
                <w:sz w:val="22"/>
                <w:szCs w:val="22"/>
              </w:rPr>
              <w:t xml:space="preserve"> projektu</w:t>
            </w:r>
            <w:r>
              <w:rPr>
                <w:rFonts w:ascii="Arial" w:hAnsi="Arial" w:cs="Arial"/>
                <w:sz w:val="22"/>
                <w:szCs w:val="22"/>
              </w:rPr>
              <w:t>.</w:t>
            </w:r>
          </w:p>
        </w:tc>
      </w:tr>
      <w:tr w:rsidR="00B17B7D" w:rsidRPr="00E37160" w14:paraId="04151045" w14:textId="77777777" w:rsidTr="00E87566">
        <w:tc>
          <w:tcPr>
            <w:tcW w:w="675"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123E059" w14:textId="32D2A809" w:rsidR="00B17B7D" w:rsidRPr="00353912" w:rsidRDefault="003533EC" w:rsidP="00E87566">
            <w:pPr>
              <w:spacing w:before="120" w:after="120" w:line="271" w:lineRule="auto"/>
              <w:rPr>
                <w:rFonts w:ascii="Arial" w:hAnsi="Arial" w:cs="Arial"/>
                <w:b/>
                <w:bCs/>
                <w:color w:val="FF0000"/>
                <w:sz w:val="22"/>
                <w:szCs w:val="22"/>
              </w:rPr>
            </w:pPr>
            <w:r w:rsidRPr="00B76FAE">
              <w:rPr>
                <w:rFonts w:ascii="Arial" w:hAnsi="Arial" w:cs="Arial"/>
                <w:b/>
                <w:bCs/>
                <w:sz w:val="22"/>
                <w:szCs w:val="22"/>
              </w:rPr>
              <w:t xml:space="preserve">Zgodność z grupą docelową </w:t>
            </w:r>
          </w:p>
        </w:tc>
        <w:tc>
          <w:tcPr>
            <w:tcW w:w="2693" w:type="dxa"/>
          </w:tcPr>
          <w:p w14:paraId="257EB806" w14:textId="77777777" w:rsidR="00B17B7D" w:rsidRDefault="003533EC" w:rsidP="00E87566">
            <w:pPr>
              <w:spacing w:before="120" w:after="120" w:line="271" w:lineRule="auto"/>
              <w:rPr>
                <w:rFonts w:ascii="Arial" w:hAnsi="Arial" w:cs="Arial"/>
                <w:bCs/>
                <w:sz w:val="22"/>
                <w:szCs w:val="22"/>
              </w:rPr>
            </w:pPr>
            <w:r>
              <w:rPr>
                <w:rFonts w:ascii="Arial" w:hAnsi="Arial" w:cs="Arial"/>
                <w:bCs/>
                <w:sz w:val="22"/>
                <w:szCs w:val="22"/>
              </w:rPr>
              <w:t>Grupę docelową stanowią:</w:t>
            </w:r>
          </w:p>
          <w:p w14:paraId="3DCAB8EC" w14:textId="77777777" w:rsidR="003533EC" w:rsidRDefault="003533EC" w:rsidP="00E87566">
            <w:pPr>
              <w:spacing w:before="120" w:after="120" w:line="271" w:lineRule="auto"/>
              <w:rPr>
                <w:rFonts w:ascii="Arial" w:hAnsi="Arial" w:cs="Arial"/>
                <w:bCs/>
                <w:sz w:val="22"/>
                <w:szCs w:val="22"/>
              </w:rPr>
            </w:pPr>
            <w:r>
              <w:rPr>
                <w:rFonts w:ascii="Arial" w:hAnsi="Arial" w:cs="Arial"/>
                <w:bCs/>
                <w:sz w:val="22"/>
                <w:szCs w:val="22"/>
              </w:rPr>
              <w:t>- obywatele państw trzecich,</w:t>
            </w:r>
          </w:p>
          <w:p w14:paraId="4B22ACDE" w14:textId="77777777" w:rsidR="003533EC" w:rsidRDefault="003533EC" w:rsidP="00E87566">
            <w:pPr>
              <w:spacing w:before="120" w:after="120" w:line="271" w:lineRule="auto"/>
              <w:rPr>
                <w:rFonts w:ascii="Arial" w:hAnsi="Arial" w:cs="Arial"/>
                <w:bCs/>
                <w:sz w:val="22"/>
                <w:szCs w:val="22"/>
              </w:rPr>
            </w:pPr>
            <w:r>
              <w:rPr>
                <w:rFonts w:ascii="Arial" w:hAnsi="Arial" w:cs="Arial"/>
                <w:bCs/>
                <w:sz w:val="22"/>
                <w:szCs w:val="22"/>
              </w:rPr>
              <w:t>- osoby ubiegające się i objęte ochroną międzynarodową,</w:t>
            </w:r>
          </w:p>
          <w:p w14:paraId="07F475CF" w14:textId="77777777" w:rsidR="003533EC" w:rsidRDefault="003533EC" w:rsidP="00E87566">
            <w:pPr>
              <w:spacing w:before="120" w:after="120" w:line="271" w:lineRule="auto"/>
              <w:rPr>
                <w:rFonts w:ascii="Arial" w:hAnsi="Arial" w:cs="Arial"/>
                <w:bCs/>
                <w:sz w:val="22"/>
                <w:szCs w:val="22"/>
              </w:rPr>
            </w:pPr>
            <w:r>
              <w:rPr>
                <w:rFonts w:ascii="Arial" w:hAnsi="Arial" w:cs="Arial"/>
                <w:bCs/>
                <w:sz w:val="22"/>
                <w:szCs w:val="22"/>
              </w:rPr>
              <w:t>- osoby bezpaństwowe</w:t>
            </w:r>
            <w:r w:rsidR="00353912">
              <w:rPr>
                <w:rFonts w:ascii="Arial" w:hAnsi="Arial" w:cs="Arial"/>
                <w:bCs/>
                <w:sz w:val="22"/>
                <w:szCs w:val="22"/>
              </w:rPr>
              <w:t>,</w:t>
            </w:r>
          </w:p>
          <w:p w14:paraId="240100B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społeczeństwo przyjmujące.</w:t>
            </w:r>
          </w:p>
          <w:p w14:paraId="00A13CD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00FFB986" w14:textId="77777777" w:rsidR="00353912" w:rsidRDefault="00353912" w:rsidP="00E87566">
            <w:pPr>
              <w:spacing w:before="120" w:after="120" w:line="271" w:lineRule="auto"/>
              <w:rPr>
                <w:rFonts w:ascii="Arial" w:hAnsi="Arial" w:cs="Arial"/>
                <w:bCs/>
                <w:sz w:val="22"/>
                <w:szCs w:val="22"/>
              </w:rPr>
            </w:pPr>
          </w:p>
          <w:p w14:paraId="6B1D7767" w14:textId="77777777" w:rsidR="00353912" w:rsidRPr="00353912" w:rsidRDefault="00353912" w:rsidP="00E87566">
            <w:pPr>
              <w:spacing w:before="120" w:after="120" w:line="271" w:lineRule="auto"/>
              <w:rPr>
                <w:rFonts w:ascii="Arial" w:hAnsi="Arial" w:cs="Arial"/>
                <w:b/>
                <w:sz w:val="22"/>
                <w:szCs w:val="22"/>
              </w:rPr>
            </w:pPr>
            <w:r w:rsidRPr="00353912">
              <w:rPr>
                <w:rFonts w:ascii="Arial" w:hAnsi="Arial" w:cs="Arial"/>
                <w:b/>
                <w:sz w:val="22"/>
                <w:szCs w:val="22"/>
              </w:rPr>
              <w:t>Zasady oceny:</w:t>
            </w:r>
          </w:p>
          <w:p w14:paraId="0862AF1F" w14:textId="77914DDB" w:rsidR="00353912" w:rsidRPr="00E37160" w:rsidRDefault="0035391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1E1E2F61"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Spełnienie kryterium jest konieczne do przyznania dofinansowania. </w:t>
            </w:r>
          </w:p>
          <w:p w14:paraId="5AED614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Projekty nie spełniające kryterium są odrzucane. </w:t>
            </w:r>
          </w:p>
          <w:p w14:paraId="23435D0E" w14:textId="77777777" w:rsidR="00B17B7D" w:rsidRDefault="00353912" w:rsidP="00E87566">
            <w:pPr>
              <w:spacing w:before="120" w:after="120" w:line="271" w:lineRule="auto"/>
              <w:rPr>
                <w:rFonts w:ascii="Arial" w:hAnsi="Arial" w:cs="Arial"/>
                <w:bCs/>
                <w:sz w:val="22"/>
                <w:szCs w:val="22"/>
              </w:rPr>
            </w:pPr>
            <w:r>
              <w:rPr>
                <w:rFonts w:ascii="Arial" w:hAnsi="Arial" w:cs="Arial"/>
                <w:bCs/>
                <w:sz w:val="22"/>
                <w:szCs w:val="22"/>
              </w:rPr>
              <w:t>Ocena spełnienia kryterium polega na przypisaniu wartości logicznych „tak”, „nie”.</w:t>
            </w:r>
          </w:p>
          <w:p w14:paraId="49A8923D" w14:textId="77777777" w:rsidR="00353912" w:rsidRDefault="00353912" w:rsidP="00E87566">
            <w:pPr>
              <w:spacing w:before="120" w:after="120" w:line="271" w:lineRule="auto"/>
              <w:rPr>
                <w:rFonts w:ascii="Arial" w:hAnsi="Arial" w:cs="Arial"/>
                <w:bCs/>
                <w:sz w:val="22"/>
                <w:szCs w:val="22"/>
              </w:rPr>
            </w:pPr>
          </w:p>
          <w:p w14:paraId="7390E053" w14:textId="77777777" w:rsidR="00353912" w:rsidRPr="00353912" w:rsidRDefault="00353912" w:rsidP="00E87566">
            <w:pPr>
              <w:spacing w:before="120" w:after="120" w:line="271" w:lineRule="auto"/>
              <w:rPr>
                <w:rFonts w:ascii="Arial" w:hAnsi="Arial" w:cs="Arial"/>
                <w:b/>
                <w:sz w:val="22"/>
                <w:szCs w:val="22"/>
              </w:rPr>
            </w:pPr>
            <w:r w:rsidRPr="00353912">
              <w:rPr>
                <w:rFonts w:ascii="Arial" w:hAnsi="Arial" w:cs="Arial"/>
                <w:b/>
                <w:sz w:val="22"/>
                <w:szCs w:val="22"/>
              </w:rPr>
              <w:t xml:space="preserve">Dodatkowe informacje: </w:t>
            </w:r>
          </w:p>
          <w:p w14:paraId="4CE4E43F" w14:textId="4E1D33D3" w:rsidR="00353912" w:rsidRPr="00E37160" w:rsidRDefault="00353912" w:rsidP="00E87566">
            <w:pPr>
              <w:spacing w:before="120" w:after="120" w:line="271" w:lineRule="auto"/>
              <w:rPr>
                <w:rFonts w:ascii="Arial" w:hAnsi="Arial" w:cs="Arial"/>
                <w:bCs/>
                <w:sz w:val="22"/>
                <w:szCs w:val="22"/>
              </w:rPr>
            </w:pPr>
            <w:r w:rsidRPr="00353912">
              <w:rPr>
                <w:rFonts w:ascii="Arial" w:hAnsi="Arial" w:cs="Arial"/>
                <w:bCs/>
                <w:sz w:val="22"/>
                <w:szCs w:val="22"/>
              </w:rPr>
              <w:t xml:space="preserve">Kryterium zostanie zweryfikowane na etapie oceny na podstawie treści wniosku o dofinasowanie w szczególności w oparciu o sekcję: I Informacje o projekcie – Opis projektu oraz Grupy docelowe, a także w oparciu o sekcję: III Wskaźniki projektu. 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00BE2462">
              <w:rPr>
                <w:rFonts w:ascii="Arial" w:hAnsi="Arial" w:cs="Arial"/>
                <w:bCs/>
                <w:i/>
                <w:iCs/>
                <w:sz w:val="22"/>
                <w:szCs w:val="22"/>
              </w:rPr>
              <w:t>.</w:t>
            </w:r>
          </w:p>
        </w:tc>
      </w:tr>
      <w:tr w:rsidR="002B664C" w:rsidRPr="00E37160" w14:paraId="08587092" w14:textId="77777777" w:rsidTr="00E87566">
        <w:tc>
          <w:tcPr>
            <w:tcW w:w="675" w:type="dxa"/>
          </w:tcPr>
          <w:p w14:paraId="24A14BBD"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5AE3522C" w14:textId="1808B8B7" w:rsidR="002B664C" w:rsidRPr="00353912" w:rsidRDefault="00353912" w:rsidP="00E87566">
            <w:pPr>
              <w:spacing w:before="120" w:after="120" w:line="271" w:lineRule="auto"/>
              <w:rPr>
                <w:rFonts w:ascii="Arial" w:hAnsi="Arial" w:cs="Arial"/>
                <w:b/>
                <w:bCs/>
                <w:color w:val="FF0000"/>
                <w:sz w:val="22"/>
                <w:szCs w:val="22"/>
              </w:rPr>
            </w:pPr>
            <w:r w:rsidRPr="00B2218C">
              <w:rPr>
                <w:rFonts w:ascii="Arial" w:hAnsi="Arial" w:cs="Arial"/>
                <w:b/>
                <w:bCs/>
                <w:sz w:val="22"/>
                <w:szCs w:val="22"/>
              </w:rPr>
              <w:t>Okres realizacji projektu</w:t>
            </w:r>
          </w:p>
        </w:tc>
        <w:tc>
          <w:tcPr>
            <w:tcW w:w="2693" w:type="dxa"/>
          </w:tcPr>
          <w:p w14:paraId="4AEA6D43" w14:textId="77777777" w:rsidR="002B664C"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Realizacja projektu rozpocznie się nie wcześniej niż w dniu złożenia wniosku o dofinansowanie a okres realizacji będzie trwał nie dłużej niż 12 miesięcy. Jednocześnie projekt </w:t>
            </w:r>
            <w:r>
              <w:rPr>
                <w:rFonts w:ascii="Arial" w:hAnsi="Arial" w:cs="Arial"/>
                <w:bCs/>
                <w:sz w:val="22"/>
                <w:szCs w:val="22"/>
              </w:rPr>
              <w:lastRenderedPageBreak/>
              <w:t>zakończy się nie później niż 30 września 2027 r.</w:t>
            </w:r>
          </w:p>
          <w:p w14:paraId="7D945298" w14:textId="77777777" w:rsidR="00353912" w:rsidRDefault="00353912" w:rsidP="00E87566">
            <w:pPr>
              <w:spacing w:before="120" w:after="120" w:line="271" w:lineRule="auto"/>
              <w:rPr>
                <w:rFonts w:ascii="Arial" w:hAnsi="Arial" w:cs="Arial"/>
                <w:bCs/>
                <w:sz w:val="22"/>
                <w:szCs w:val="22"/>
              </w:rPr>
            </w:pPr>
          </w:p>
          <w:p w14:paraId="17F7F250" w14:textId="23267B5D" w:rsidR="00353912" w:rsidRPr="00353912" w:rsidRDefault="00353912" w:rsidP="00E87566">
            <w:pPr>
              <w:spacing w:before="120" w:after="120" w:line="271" w:lineRule="auto"/>
              <w:rPr>
                <w:rFonts w:ascii="Arial" w:hAnsi="Arial" w:cs="Arial"/>
                <w:b/>
                <w:sz w:val="22"/>
                <w:szCs w:val="22"/>
              </w:rPr>
            </w:pPr>
            <w:r w:rsidRPr="00353912">
              <w:rPr>
                <w:rFonts w:ascii="Arial" w:hAnsi="Arial" w:cs="Arial"/>
                <w:b/>
                <w:sz w:val="22"/>
                <w:szCs w:val="22"/>
              </w:rPr>
              <w:t>Zasady oceny:</w:t>
            </w:r>
          </w:p>
          <w:p w14:paraId="5DD44AE2" w14:textId="36235C7C" w:rsidR="00353912" w:rsidRPr="00E37160" w:rsidRDefault="0035391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7E6819EB" w14:textId="7C69C951"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5A55BF13" w14:textId="0C956886"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3B90EEA5"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 xml:space="preserve">Ocena spełniania kryterium polega na przypisaniu wartości logicznych „tak”, „nie”. </w:t>
            </w:r>
          </w:p>
          <w:p w14:paraId="27776061" w14:textId="77777777" w:rsidR="00353912" w:rsidRDefault="00353912" w:rsidP="00E87566">
            <w:pPr>
              <w:spacing w:before="120" w:after="120" w:line="271" w:lineRule="auto"/>
              <w:rPr>
                <w:rFonts w:ascii="Arial" w:hAnsi="Arial" w:cs="Arial"/>
                <w:bCs/>
                <w:sz w:val="22"/>
                <w:szCs w:val="22"/>
              </w:rPr>
            </w:pPr>
          </w:p>
          <w:p w14:paraId="5512CDBE" w14:textId="77777777" w:rsidR="00353912" w:rsidRDefault="00353912" w:rsidP="00E87566">
            <w:pPr>
              <w:spacing w:before="120" w:after="120" w:line="271" w:lineRule="auto"/>
              <w:rPr>
                <w:rFonts w:ascii="Arial" w:hAnsi="Arial" w:cs="Arial"/>
                <w:bCs/>
                <w:sz w:val="22"/>
                <w:szCs w:val="22"/>
              </w:rPr>
            </w:pPr>
            <w:r>
              <w:rPr>
                <w:rFonts w:ascii="Arial" w:hAnsi="Arial" w:cs="Arial"/>
                <w:bCs/>
                <w:sz w:val="22"/>
                <w:szCs w:val="22"/>
              </w:rPr>
              <w:t>W szczególnie uzasadnionych przypadkach, na etapie realizacji projektu, za zgodą Instytucji Pośredniczącej FEPZ, dopuszcza się możliwość odstąpienia od kryterium w zakresie zmiany</w:t>
            </w:r>
            <w:r w:rsidR="001B0EAE">
              <w:rPr>
                <w:rFonts w:ascii="Arial" w:hAnsi="Arial" w:cs="Arial"/>
                <w:bCs/>
                <w:sz w:val="22"/>
                <w:szCs w:val="22"/>
              </w:rPr>
              <w:t xml:space="preserve"> daty zakończenia realizacji projektu.</w:t>
            </w:r>
            <w:r>
              <w:rPr>
                <w:rFonts w:ascii="Arial" w:hAnsi="Arial" w:cs="Arial"/>
                <w:bCs/>
                <w:sz w:val="22"/>
                <w:szCs w:val="22"/>
              </w:rPr>
              <w:t xml:space="preserve"> </w:t>
            </w:r>
          </w:p>
          <w:p w14:paraId="280CFA38" w14:textId="77777777" w:rsidR="001B0EAE" w:rsidRDefault="001B0EAE" w:rsidP="00E87566">
            <w:pPr>
              <w:spacing w:before="120" w:after="120" w:line="271" w:lineRule="auto"/>
              <w:rPr>
                <w:rFonts w:ascii="Arial" w:hAnsi="Arial" w:cs="Arial"/>
                <w:bCs/>
                <w:sz w:val="22"/>
                <w:szCs w:val="22"/>
              </w:rPr>
            </w:pPr>
          </w:p>
          <w:p w14:paraId="3237B354"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 xml:space="preserve">Dodatkowe informacje: </w:t>
            </w:r>
          </w:p>
          <w:p w14:paraId="3449A555" w14:textId="6AFD9747" w:rsidR="001B0EAE" w:rsidRPr="00E37160" w:rsidRDefault="001B0EAE" w:rsidP="00E87566">
            <w:pPr>
              <w:spacing w:before="120" w:after="120" w:line="271" w:lineRule="auto"/>
              <w:rPr>
                <w:rFonts w:ascii="Arial" w:hAnsi="Arial" w:cs="Arial"/>
                <w:bCs/>
                <w:sz w:val="22"/>
                <w:szCs w:val="22"/>
              </w:rPr>
            </w:pPr>
            <w:r w:rsidRPr="001B0EAE">
              <w:rPr>
                <w:rFonts w:ascii="Arial" w:hAnsi="Arial" w:cs="Arial"/>
                <w:bCs/>
                <w:sz w:val="22"/>
                <w:szCs w:val="22"/>
              </w:rPr>
              <w:t xml:space="preserve">Kryterium zostanie zweryfikowane na etapie oceny na podstawie treści wniosku o dofinasowanie w szczególności w oparciu o sekcję: I Informacje o projekcie. 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1B0EAE">
              <w:rPr>
                <w:rFonts w:ascii="Arial" w:hAnsi="Arial" w:cs="Arial"/>
                <w:bCs/>
                <w:sz w:val="22"/>
                <w:szCs w:val="22"/>
              </w:rPr>
              <w:t>.</w:t>
            </w:r>
          </w:p>
        </w:tc>
      </w:tr>
      <w:tr w:rsidR="002B664C" w:rsidRPr="00E37160" w14:paraId="1F1CAB78" w14:textId="77777777" w:rsidTr="00E87566">
        <w:tc>
          <w:tcPr>
            <w:tcW w:w="675" w:type="dxa"/>
          </w:tcPr>
          <w:p w14:paraId="174BBE4E"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FD06F48" w14:textId="1CE105A1" w:rsidR="002B664C" w:rsidRPr="001B0EAE" w:rsidRDefault="001B0EAE" w:rsidP="00E87566">
            <w:pPr>
              <w:spacing w:before="120" w:after="120" w:line="271" w:lineRule="auto"/>
              <w:rPr>
                <w:rFonts w:ascii="Arial" w:hAnsi="Arial" w:cs="Arial"/>
                <w:b/>
                <w:bCs/>
                <w:color w:val="FF0000"/>
                <w:sz w:val="22"/>
                <w:szCs w:val="22"/>
              </w:rPr>
            </w:pPr>
            <w:r w:rsidRPr="003400F9">
              <w:rPr>
                <w:rFonts w:ascii="Arial" w:hAnsi="Arial" w:cs="Arial"/>
                <w:b/>
                <w:bCs/>
                <w:sz w:val="22"/>
                <w:szCs w:val="22"/>
              </w:rPr>
              <w:t>Działania integrujące</w:t>
            </w:r>
          </w:p>
        </w:tc>
        <w:tc>
          <w:tcPr>
            <w:tcW w:w="2693" w:type="dxa"/>
          </w:tcPr>
          <w:p w14:paraId="0433437C"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 obligatoryjnie zakłada działania integrujące na rzecz włączenia migrantów w polskie społeczeństwo. W działania integrujące zaangażowane zostaną obie strony tj. cudzoziemcy i społeczeństwo przyjmujące. Warunek nie dotyczy wsparcia w podejmowaniu aktywności obywatelskiej, np. działań ukierunkowanych na wyłanianie i wzmacnianie liderów społeczności </w:t>
            </w:r>
            <w:proofErr w:type="spellStart"/>
            <w:r>
              <w:rPr>
                <w:rFonts w:ascii="Arial" w:hAnsi="Arial" w:cs="Arial"/>
                <w:bCs/>
                <w:sz w:val="22"/>
                <w:szCs w:val="22"/>
              </w:rPr>
              <w:t>migranckich</w:t>
            </w:r>
            <w:proofErr w:type="spellEnd"/>
            <w:r>
              <w:rPr>
                <w:rFonts w:ascii="Arial" w:hAnsi="Arial" w:cs="Arial"/>
                <w:bCs/>
                <w:sz w:val="22"/>
                <w:szCs w:val="22"/>
              </w:rPr>
              <w:t>.</w:t>
            </w:r>
          </w:p>
          <w:p w14:paraId="30D227BE" w14:textId="77777777" w:rsidR="001B0EAE" w:rsidRDefault="001B0EAE" w:rsidP="00E87566">
            <w:pPr>
              <w:spacing w:before="120" w:after="120" w:line="271" w:lineRule="auto"/>
              <w:rPr>
                <w:rFonts w:ascii="Arial" w:hAnsi="Arial" w:cs="Arial"/>
                <w:bCs/>
                <w:sz w:val="22"/>
                <w:szCs w:val="22"/>
              </w:rPr>
            </w:pPr>
          </w:p>
          <w:p w14:paraId="43A4BB6D"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 xml:space="preserve">Zasady oceny: </w:t>
            </w:r>
          </w:p>
          <w:p w14:paraId="0A49F8CC" w14:textId="7E6FC93C" w:rsidR="001B0EAE" w:rsidRPr="00E37160" w:rsidRDefault="001B0EAE" w:rsidP="00E87566">
            <w:pPr>
              <w:spacing w:before="120" w:after="120" w:line="271" w:lineRule="auto"/>
              <w:rPr>
                <w:rFonts w:ascii="Arial" w:hAnsi="Arial" w:cs="Arial"/>
                <w:bCs/>
                <w:sz w:val="22"/>
                <w:szCs w:val="22"/>
              </w:rPr>
            </w:pPr>
            <w:r>
              <w:rPr>
                <w:rFonts w:ascii="Arial" w:hAnsi="Arial" w:cs="Arial"/>
                <w:bCs/>
                <w:sz w:val="22"/>
                <w:szCs w:val="22"/>
              </w:rPr>
              <w:lastRenderedPageBreak/>
              <w:t>Kryterium zostanie zweryfikowane na podstawie treści wniosku o dofinansowanie projektu.</w:t>
            </w:r>
          </w:p>
        </w:tc>
        <w:tc>
          <w:tcPr>
            <w:tcW w:w="3969" w:type="dxa"/>
          </w:tcPr>
          <w:p w14:paraId="4142A6B0" w14:textId="45751692"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50AB91F0" w14:textId="55A75E2E"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 </w:t>
            </w:r>
          </w:p>
          <w:p w14:paraId="2C4F3F0C" w14:textId="77777777"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57133AC6" w14:textId="77777777" w:rsidR="00E72B19" w:rsidRDefault="00E72B19" w:rsidP="00E87566">
            <w:pPr>
              <w:spacing w:before="120" w:after="120" w:line="271" w:lineRule="auto"/>
              <w:rPr>
                <w:rFonts w:ascii="Arial" w:hAnsi="Arial" w:cs="Arial"/>
                <w:bCs/>
                <w:sz w:val="22"/>
                <w:szCs w:val="22"/>
              </w:rPr>
            </w:pPr>
          </w:p>
          <w:p w14:paraId="12E2A14F" w14:textId="77777777" w:rsidR="00E72B19" w:rsidRPr="00E72B19" w:rsidRDefault="00E72B19" w:rsidP="00E87566">
            <w:pPr>
              <w:spacing w:before="120" w:after="120" w:line="271" w:lineRule="auto"/>
              <w:rPr>
                <w:rFonts w:ascii="Arial" w:hAnsi="Arial" w:cs="Arial"/>
                <w:b/>
                <w:sz w:val="22"/>
                <w:szCs w:val="22"/>
              </w:rPr>
            </w:pPr>
            <w:r w:rsidRPr="00E72B19">
              <w:rPr>
                <w:rFonts w:ascii="Arial" w:hAnsi="Arial" w:cs="Arial"/>
                <w:b/>
                <w:sz w:val="22"/>
                <w:szCs w:val="22"/>
              </w:rPr>
              <w:t xml:space="preserve">Dodatkowe informacje: </w:t>
            </w:r>
          </w:p>
          <w:p w14:paraId="52DA6334" w14:textId="4CDDEE27" w:rsidR="00E72B19" w:rsidRPr="00E37160" w:rsidRDefault="00E72B19" w:rsidP="00E87566">
            <w:pPr>
              <w:spacing w:before="120" w:after="120" w:line="271" w:lineRule="auto"/>
              <w:rPr>
                <w:rFonts w:ascii="Arial" w:hAnsi="Arial" w:cs="Arial"/>
                <w:bCs/>
                <w:sz w:val="22"/>
                <w:szCs w:val="22"/>
              </w:rPr>
            </w:pPr>
            <w:r w:rsidRPr="00E72B19">
              <w:rPr>
                <w:rFonts w:ascii="Arial" w:hAnsi="Arial" w:cs="Arial"/>
                <w:bCs/>
                <w:sz w:val="22"/>
                <w:szCs w:val="22"/>
              </w:rPr>
              <w:t xml:space="preserve">Kryterium zostanie zweryfikowane na etapie oceny na podstawie treści wniosku o dofinasowanie w szczególności w oparciu o sekcję IV Zadania. Zakres wymaganych informacji został określony w </w:t>
            </w:r>
            <w:r w:rsidRPr="00624D71">
              <w:rPr>
                <w:rFonts w:ascii="Arial" w:hAnsi="Arial" w:cs="Arial"/>
                <w:bCs/>
                <w:i/>
                <w:iCs/>
                <w:sz w:val="22"/>
                <w:szCs w:val="22"/>
              </w:rPr>
              <w:t>Instrukcji wypełniania wniosku o dofinansowanie</w:t>
            </w:r>
            <w:r w:rsidR="00624D71" w:rsidRPr="00624D71">
              <w:rPr>
                <w:rFonts w:ascii="Arial" w:hAnsi="Arial" w:cs="Arial"/>
                <w:bCs/>
                <w:i/>
                <w:iCs/>
                <w:sz w:val="22"/>
                <w:szCs w:val="22"/>
              </w:rPr>
              <w:t xml:space="preserve"> projektu</w:t>
            </w:r>
            <w:r w:rsidRPr="00624D71">
              <w:rPr>
                <w:rFonts w:ascii="Arial" w:hAnsi="Arial" w:cs="Arial"/>
                <w:bCs/>
                <w:i/>
                <w:iCs/>
                <w:sz w:val="22"/>
                <w:szCs w:val="22"/>
              </w:rPr>
              <w:t>.</w:t>
            </w:r>
          </w:p>
        </w:tc>
      </w:tr>
      <w:tr w:rsidR="002B664C" w:rsidRPr="00E37160" w14:paraId="3764B61F" w14:textId="77777777" w:rsidTr="00E87566">
        <w:tc>
          <w:tcPr>
            <w:tcW w:w="675" w:type="dxa"/>
          </w:tcPr>
          <w:p w14:paraId="0DA5869A"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22297B1E" w14:textId="207FFEFE" w:rsidR="002B664C" w:rsidRPr="001B0EAE" w:rsidRDefault="001B0EAE" w:rsidP="00E87566">
            <w:pPr>
              <w:spacing w:before="120" w:after="120" w:line="271" w:lineRule="auto"/>
              <w:rPr>
                <w:rFonts w:ascii="Arial" w:hAnsi="Arial" w:cs="Arial"/>
                <w:b/>
                <w:bCs/>
                <w:color w:val="FF0000"/>
                <w:sz w:val="22"/>
                <w:szCs w:val="22"/>
              </w:rPr>
            </w:pPr>
            <w:r w:rsidRPr="003400F9">
              <w:rPr>
                <w:rFonts w:ascii="Arial" w:hAnsi="Arial" w:cs="Arial"/>
                <w:b/>
                <w:bCs/>
                <w:sz w:val="22"/>
                <w:szCs w:val="22"/>
              </w:rPr>
              <w:t>Wkład własny</w:t>
            </w:r>
          </w:p>
        </w:tc>
        <w:tc>
          <w:tcPr>
            <w:tcW w:w="2693" w:type="dxa"/>
          </w:tcPr>
          <w:p w14:paraId="5C612E91"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Wnioskodawca wniesie wkład własny w wysokości nie mniejszej niż 5 % wydatków kwalifikowalnych.</w:t>
            </w:r>
          </w:p>
          <w:p w14:paraId="00C70ECC" w14:textId="77777777" w:rsidR="001B0EAE" w:rsidRDefault="001B0EAE" w:rsidP="00E87566">
            <w:pPr>
              <w:spacing w:before="120" w:after="120" w:line="271" w:lineRule="auto"/>
              <w:rPr>
                <w:rFonts w:ascii="Arial" w:hAnsi="Arial" w:cs="Arial"/>
                <w:bCs/>
                <w:sz w:val="22"/>
                <w:szCs w:val="22"/>
              </w:rPr>
            </w:pPr>
          </w:p>
          <w:p w14:paraId="63C0CE63"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Zasady oceny:</w:t>
            </w:r>
          </w:p>
          <w:p w14:paraId="2C64F814" w14:textId="04EE8C00" w:rsidR="001B0EAE" w:rsidRPr="00E37160" w:rsidRDefault="001B0EAE"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2786AC24"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Spełnienie kryterium jest konieczne do przyznania dofinansowania. </w:t>
            </w:r>
          </w:p>
          <w:p w14:paraId="0C890D94" w14:textId="77777777"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 </w:t>
            </w:r>
          </w:p>
          <w:p w14:paraId="74370CD6" w14:textId="77777777" w:rsidR="001B0EAE" w:rsidRDefault="001B0EAE"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2BDCE3DD" w14:textId="77777777" w:rsidR="001B0EAE" w:rsidRDefault="001B0EAE" w:rsidP="00E87566">
            <w:pPr>
              <w:spacing w:before="120" w:after="120" w:line="271" w:lineRule="auto"/>
              <w:rPr>
                <w:rFonts w:ascii="Arial" w:hAnsi="Arial" w:cs="Arial"/>
                <w:bCs/>
                <w:sz w:val="22"/>
                <w:szCs w:val="22"/>
              </w:rPr>
            </w:pPr>
          </w:p>
          <w:p w14:paraId="025BAD02" w14:textId="77777777" w:rsidR="001B0EAE" w:rsidRPr="001B0EAE" w:rsidRDefault="001B0EAE" w:rsidP="00E87566">
            <w:pPr>
              <w:spacing w:before="120" w:after="120" w:line="271" w:lineRule="auto"/>
              <w:rPr>
                <w:rFonts w:ascii="Arial" w:hAnsi="Arial" w:cs="Arial"/>
                <w:b/>
                <w:sz w:val="22"/>
                <w:szCs w:val="22"/>
              </w:rPr>
            </w:pPr>
            <w:r w:rsidRPr="001B0EAE">
              <w:rPr>
                <w:rFonts w:ascii="Arial" w:hAnsi="Arial" w:cs="Arial"/>
                <w:b/>
                <w:sz w:val="22"/>
                <w:szCs w:val="22"/>
              </w:rPr>
              <w:t>Dodatkowe informacje:</w:t>
            </w:r>
          </w:p>
          <w:p w14:paraId="388DEA5D" w14:textId="45CE9CF6" w:rsidR="001B0EAE" w:rsidRPr="00E37160" w:rsidRDefault="001B0EAE" w:rsidP="00E87566">
            <w:pPr>
              <w:spacing w:before="120" w:after="120" w:line="271" w:lineRule="auto"/>
              <w:rPr>
                <w:rFonts w:ascii="Arial" w:hAnsi="Arial" w:cs="Arial"/>
                <w:bCs/>
                <w:sz w:val="22"/>
                <w:szCs w:val="22"/>
              </w:rPr>
            </w:pPr>
            <w:r w:rsidRPr="001B0EAE">
              <w:rPr>
                <w:rFonts w:ascii="Arial" w:hAnsi="Arial" w:cs="Arial"/>
                <w:bCs/>
                <w:sz w:val="22"/>
                <w:szCs w:val="22"/>
              </w:rPr>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1B0EAE">
              <w:rPr>
                <w:rFonts w:ascii="Arial" w:hAnsi="Arial" w:cs="Arial"/>
                <w:bCs/>
                <w:sz w:val="22"/>
                <w:szCs w:val="22"/>
              </w:rPr>
              <w:t>.</w:t>
            </w:r>
          </w:p>
        </w:tc>
      </w:tr>
      <w:tr w:rsidR="002B664C" w:rsidRPr="00E37160" w14:paraId="507A6088" w14:textId="77777777" w:rsidTr="00E87566">
        <w:tc>
          <w:tcPr>
            <w:tcW w:w="675" w:type="dxa"/>
          </w:tcPr>
          <w:p w14:paraId="04CA2392"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59C34FB6" w14:textId="1778FDB8" w:rsidR="002B664C" w:rsidRPr="001B0EAE" w:rsidRDefault="001B0EAE" w:rsidP="00E87566">
            <w:pPr>
              <w:spacing w:before="120" w:after="120" w:line="271" w:lineRule="auto"/>
              <w:rPr>
                <w:rFonts w:ascii="Arial" w:hAnsi="Arial" w:cs="Arial"/>
                <w:b/>
                <w:bCs/>
                <w:color w:val="FF0000"/>
                <w:sz w:val="22"/>
                <w:szCs w:val="22"/>
              </w:rPr>
            </w:pPr>
            <w:r w:rsidRPr="003400F9">
              <w:rPr>
                <w:rFonts w:ascii="Arial" w:hAnsi="Arial" w:cs="Arial"/>
                <w:b/>
                <w:bCs/>
                <w:sz w:val="22"/>
                <w:szCs w:val="22"/>
              </w:rPr>
              <w:t>Koszty pośrednie i bezpośrednie</w:t>
            </w:r>
          </w:p>
        </w:tc>
        <w:tc>
          <w:tcPr>
            <w:tcW w:w="2693" w:type="dxa"/>
          </w:tcPr>
          <w:p w14:paraId="6B814EAE" w14:textId="77777777" w:rsidR="002B664C" w:rsidRDefault="001B0EAE" w:rsidP="00E87566">
            <w:pPr>
              <w:spacing w:before="120" w:after="120" w:line="271" w:lineRule="auto"/>
              <w:rPr>
                <w:rFonts w:ascii="Arial" w:hAnsi="Arial" w:cs="Arial"/>
                <w:bCs/>
                <w:sz w:val="22"/>
                <w:szCs w:val="22"/>
              </w:rPr>
            </w:pPr>
            <w:r>
              <w:rPr>
                <w:rFonts w:ascii="Arial" w:hAnsi="Arial" w:cs="Arial"/>
                <w:bCs/>
                <w:sz w:val="22"/>
                <w:szCs w:val="22"/>
              </w:rPr>
              <w:t xml:space="preserve">Projekt obligatoryjnie </w:t>
            </w:r>
            <w:r w:rsidR="00BE2462">
              <w:rPr>
                <w:rFonts w:ascii="Arial" w:hAnsi="Arial" w:cs="Arial"/>
                <w:bCs/>
                <w:sz w:val="22"/>
                <w:szCs w:val="22"/>
              </w:rPr>
              <w:t xml:space="preserve">zakłada koszty pośrednie rozliczane z wykorzystaniem stawek ryczałtowych zgodnie z aktualną na dzień ogłoszenia naboru wersją Wytycznych dotyczących kwalifikowalności wydatków na lata 2021-2027, a koszty bezpośrednie projektu obligatoryjnie rozliczane są na podstawie </w:t>
            </w:r>
            <w:r w:rsidR="00BE2462">
              <w:rPr>
                <w:rFonts w:ascii="Arial" w:hAnsi="Arial" w:cs="Arial"/>
                <w:bCs/>
                <w:sz w:val="22"/>
                <w:szCs w:val="22"/>
              </w:rPr>
              <w:lastRenderedPageBreak/>
              <w:t>rzeczywiście ponoszonych wydatków.</w:t>
            </w:r>
          </w:p>
          <w:p w14:paraId="4D706675" w14:textId="77777777" w:rsidR="00BE2462" w:rsidRDefault="00BE2462" w:rsidP="00E87566">
            <w:pPr>
              <w:spacing w:before="120" w:after="120" w:line="271" w:lineRule="auto"/>
              <w:rPr>
                <w:rFonts w:ascii="Arial" w:hAnsi="Arial" w:cs="Arial"/>
                <w:bCs/>
                <w:sz w:val="22"/>
                <w:szCs w:val="22"/>
              </w:rPr>
            </w:pPr>
          </w:p>
          <w:p w14:paraId="4F4C009E"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Zasady oceny:</w:t>
            </w:r>
          </w:p>
          <w:p w14:paraId="34D5D162" w14:textId="66ABEDE6" w:rsidR="00BE2462" w:rsidRPr="00E37160" w:rsidRDefault="00BE246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1BB8FB88"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376C4D20"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3F15CFBD"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529CE680" w14:textId="77777777" w:rsidR="00BE2462" w:rsidRPr="00BE2462" w:rsidRDefault="00BE2462" w:rsidP="00E87566">
            <w:pPr>
              <w:spacing w:before="120" w:after="120" w:line="271" w:lineRule="auto"/>
              <w:rPr>
                <w:rFonts w:ascii="Arial" w:hAnsi="Arial" w:cs="Arial"/>
                <w:b/>
                <w:sz w:val="22"/>
                <w:szCs w:val="22"/>
              </w:rPr>
            </w:pPr>
          </w:p>
          <w:p w14:paraId="4BFAD80D"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 xml:space="preserve">Dodatkowe informacje: </w:t>
            </w:r>
          </w:p>
          <w:p w14:paraId="09CE7565" w14:textId="50C2928E" w:rsidR="00BE2462" w:rsidRPr="00E37160" w:rsidRDefault="00BE2462" w:rsidP="00E87566">
            <w:pPr>
              <w:spacing w:before="120" w:after="120" w:line="271" w:lineRule="auto"/>
              <w:rPr>
                <w:rFonts w:ascii="Arial" w:hAnsi="Arial" w:cs="Arial"/>
                <w:bCs/>
                <w:sz w:val="22"/>
                <w:szCs w:val="22"/>
              </w:rPr>
            </w:pPr>
            <w:r w:rsidRPr="00BE2462">
              <w:rPr>
                <w:rFonts w:ascii="Arial" w:hAnsi="Arial" w:cs="Arial"/>
                <w:bCs/>
                <w:sz w:val="22"/>
                <w:szCs w:val="22"/>
              </w:rPr>
              <w:t xml:space="preserve">Kryterium zostanie zweryfikowane na etapie oceny na podstawie treści wniosku o dofinasowanie w szczególności w oparciu o sekcję: IV Zadania oraz V Budżet projektu. </w:t>
            </w:r>
            <w:r w:rsidRPr="00BE2462">
              <w:rPr>
                <w:rFonts w:ascii="Arial" w:hAnsi="Arial" w:cs="Arial"/>
                <w:bCs/>
                <w:sz w:val="22"/>
                <w:szCs w:val="22"/>
              </w:rPr>
              <w:lastRenderedPageBreak/>
              <w:t xml:space="preserve">Zakres wymaganych informacji został określony w </w:t>
            </w:r>
            <w:r w:rsidRPr="00BE2462">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BE2462">
              <w:rPr>
                <w:rFonts w:ascii="Arial" w:hAnsi="Arial" w:cs="Arial"/>
                <w:bCs/>
                <w:sz w:val="22"/>
                <w:szCs w:val="22"/>
              </w:rPr>
              <w:t>.</w:t>
            </w:r>
          </w:p>
        </w:tc>
      </w:tr>
      <w:tr w:rsidR="002B664C" w:rsidRPr="00E37160" w14:paraId="0AEF4A69" w14:textId="77777777" w:rsidTr="00E87566">
        <w:tc>
          <w:tcPr>
            <w:tcW w:w="675" w:type="dxa"/>
          </w:tcPr>
          <w:p w14:paraId="49C72DDF"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9378FB0" w14:textId="41271C26" w:rsidR="002B664C" w:rsidRPr="001B0EAE" w:rsidRDefault="00BE2462" w:rsidP="00E87566">
            <w:pPr>
              <w:spacing w:before="120" w:after="120" w:line="271" w:lineRule="auto"/>
              <w:rPr>
                <w:rFonts w:ascii="Arial" w:hAnsi="Arial" w:cs="Arial"/>
                <w:b/>
                <w:bCs/>
                <w:color w:val="FF0000"/>
                <w:sz w:val="22"/>
                <w:szCs w:val="22"/>
              </w:rPr>
            </w:pPr>
            <w:r w:rsidRPr="00A31D3B">
              <w:rPr>
                <w:rFonts w:ascii="Arial" w:hAnsi="Arial" w:cs="Arial"/>
                <w:b/>
                <w:bCs/>
                <w:sz w:val="22"/>
                <w:szCs w:val="22"/>
              </w:rPr>
              <w:t>Wartość projektu</w:t>
            </w:r>
          </w:p>
        </w:tc>
        <w:tc>
          <w:tcPr>
            <w:tcW w:w="2693" w:type="dxa"/>
          </w:tcPr>
          <w:p w14:paraId="4F2045D5"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t>Minimalna wartość projektu wynosi 200 tys. PLN, a maksymalna wartość projektu nie przekracza 800 tys. PLN.</w:t>
            </w:r>
          </w:p>
          <w:p w14:paraId="6C422923" w14:textId="77777777" w:rsidR="00BE2462" w:rsidRDefault="00BE2462" w:rsidP="00E87566">
            <w:pPr>
              <w:spacing w:before="120" w:after="120" w:line="271" w:lineRule="auto"/>
              <w:rPr>
                <w:rFonts w:ascii="Arial" w:hAnsi="Arial" w:cs="Arial"/>
                <w:bCs/>
                <w:sz w:val="22"/>
                <w:szCs w:val="22"/>
              </w:rPr>
            </w:pPr>
          </w:p>
          <w:p w14:paraId="0D5B9E97"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Zasady oceny:</w:t>
            </w:r>
          </w:p>
          <w:p w14:paraId="63903E4F" w14:textId="7C6493C0" w:rsidR="00BE2462" w:rsidRPr="00E37160" w:rsidRDefault="00BE2462"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w:t>
            </w:r>
          </w:p>
        </w:tc>
        <w:tc>
          <w:tcPr>
            <w:tcW w:w="3969" w:type="dxa"/>
          </w:tcPr>
          <w:p w14:paraId="49560FB9"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t>Spełnienie kryterium jest konieczne do przyznania dofinansowania.</w:t>
            </w:r>
          </w:p>
          <w:p w14:paraId="36EFE5B5"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354B5F9A" w14:textId="77777777" w:rsidR="00BE2462" w:rsidRDefault="00BE2462"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2A74A100" w14:textId="77777777" w:rsidR="00BE2462" w:rsidRDefault="00BE2462" w:rsidP="00E87566">
            <w:pPr>
              <w:spacing w:before="120" w:after="120" w:line="271" w:lineRule="auto"/>
              <w:rPr>
                <w:rFonts w:ascii="Arial" w:hAnsi="Arial" w:cs="Arial"/>
                <w:bCs/>
                <w:sz w:val="22"/>
                <w:szCs w:val="22"/>
              </w:rPr>
            </w:pPr>
          </w:p>
          <w:p w14:paraId="181C0F0D" w14:textId="77777777" w:rsidR="00BE2462" w:rsidRPr="00BE2462" w:rsidRDefault="00BE2462" w:rsidP="00E87566">
            <w:pPr>
              <w:spacing w:before="120" w:after="120" w:line="271" w:lineRule="auto"/>
              <w:rPr>
                <w:rFonts w:ascii="Arial" w:hAnsi="Arial" w:cs="Arial"/>
                <w:b/>
                <w:sz w:val="22"/>
                <w:szCs w:val="22"/>
              </w:rPr>
            </w:pPr>
            <w:r w:rsidRPr="00BE2462">
              <w:rPr>
                <w:rFonts w:ascii="Arial" w:hAnsi="Arial" w:cs="Arial"/>
                <w:b/>
                <w:sz w:val="22"/>
                <w:szCs w:val="22"/>
              </w:rPr>
              <w:t>Dodatkowe informacje:</w:t>
            </w:r>
          </w:p>
          <w:p w14:paraId="2FB341C7" w14:textId="2268677B" w:rsidR="00BE2462" w:rsidRPr="00E37160" w:rsidRDefault="00BE2462" w:rsidP="00E87566">
            <w:pPr>
              <w:spacing w:before="120" w:after="120" w:line="271" w:lineRule="auto"/>
              <w:rPr>
                <w:rFonts w:ascii="Arial" w:hAnsi="Arial" w:cs="Arial"/>
                <w:bCs/>
                <w:sz w:val="22"/>
                <w:szCs w:val="22"/>
              </w:rPr>
            </w:pPr>
            <w:r w:rsidRPr="00BE2462">
              <w:rPr>
                <w:rFonts w:ascii="Arial" w:hAnsi="Arial" w:cs="Arial"/>
                <w:bCs/>
                <w:sz w:val="22"/>
                <w:szCs w:val="22"/>
              </w:rPr>
              <w:t xml:space="preserve">Kryterium zostanie zweryfikowane na etapie oceny na podstawie treści wniosku o dofinasowanie w szczególności w oparciu o sekcję: V Budżet projektu. Zakres wymaganych informacji został określony w </w:t>
            </w:r>
            <w:r w:rsidRPr="00E72B19">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sidRPr="00E72B19">
              <w:rPr>
                <w:rFonts w:ascii="Arial" w:hAnsi="Arial" w:cs="Arial"/>
                <w:bCs/>
                <w:i/>
                <w:iCs/>
                <w:sz w:val="22"/>
                <w:szCs w:val="22"/>
              </w:rPr>
              <w:t>.</w:t>
            </w:r>
          </w:p>
        </w:tc>
      </w:tr>
      <w:tr w:rsidR="002B664C" w:rsidRPr="00E37160" w14:paraId="481F4A89" w14:textId="77777777" w:rsidTr="00E87566">
        <w:tc>
          <w:tcPr>
            <w:tcW w:w="675" w:type="dxa"/>
          </w:tcPr>
          <w:p w14:paraId="63DB62DB"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26C5B20" w14:textId="5014698D" w:rsidR="002B664C" w:rsidRPr="001B0EAE" w:rsidRDefault="00BE2462" w:rsidP="00E87566">
            <w:pPr>
              <w:spacing w:before="120" w:after="120" w:line="271" w:lineRule="auto"/>
              <w:rPr>
                <w:rFonts w:ascii="Arial" w:hAnsi="Arial" w:cs="Arial"/>
                <w:b/>
                <w:bCs/>
                <w:color w:val="FF0000"/>
                <w:sz w:val="22"/>
                <w:szCs w:val="22"/>
              </w:rPr>
            </w:pPr>
            <w:r w:rsidRPr="0098162A">
              <w:rPr>
                <w:rFonts w:ascii="Arial" w:hAnsi="Arial" w:cs="Arial"/>
                <w:b/>
                <w:bCs/>
                <w:sz w:val="22"/>
                <w:szCs w:val="22"/>
              </w:rPr>
              <w:t>Diagnoza specyfiki migracji w regionie</w:t>
            </w:r>
          </w:p>
        </w:tc>
        <w:tc>
          <w:tcPr>
            <w:tcW w:w="2693" w:type="dxa"/>
          </w:tcPr>
          <w:p w14:paraId="425EFF40" w14:textId="77777777" w:rsidR="002B664C" w:rsidRDefault="00BE2462" w:rsidP="00E87566">
            <w:pPr>
              <w:spacing w:before="120" w:after="120" w:line="271" w:lineRule="auto"/>
              <w:rPr>
                <w:rFonts w:ascii="Arial" w:hAnsi="Arial" w:cs="Arial"/>
                <w:bCs/>
                <w:sz w:val="22"/>
                <w:szCs w:val="22"/>
              </w:rPr>
            </w:pPr>
            <w:r>
              <w:rPr>
                <w:rFonts w:ascii="Arial" w:hAnsi="Arial" w:cs="Arial"/>
                <w:bCs/>
                <w:sz w:val="22"/>
                <w:szCs w:val="22"/>
              </w:rPr>
              <w:t xml:space="preserve">Oferowane </w:t>
            </w:r>
            <w:r w:rsidR="00E72B19">
              <w:rPr>
                <w:rFonts w:ascii="Arial" w:hAnsi="Arial" w:cs="Arial"/>
                <w:bCs/>
                <w:sz w:val="22"/>
                <w:szCs w:val="22"/>
              </w:rPr>
              <w:t xml:space="preserve">w ramach projektu wsparcie uwzględnia specyfikę migracji do danego regionu, w szczególności pod względem cech społeczno- demograficznych migrantów, sektorów gospodarki, w których najczęściej  znajdują zatrudnienie oraz </w:t>
            </w:r>
            <w:r w:rsidR="00E72B19">
              <w:rPr>
                <w:rFonts w:ascii="Arial" w:hAnsi="Arial" w:cs="Arial"/>
                <w:bCs/>
                <w:sz w:val="22"/>
                <w:szCs w:val="22"/>
              </w:rPr>
              <w:lastRenderedPageBreak/>
              <w:t>wyzwań, jakie się pojawiają.</w:t>
            </w:r>
          </w:p>
          <w:p w14:paraId="1F67D4A6" w14:textId="77777777" w:rsidR="00E72B19" w:rsidRDefault="00E72B19" w:rsidP="00E87566">
            <w:pPr>
              <w:spacing w:before="120" w:after="120" w:line="271" w:lineRule="auto"/>
              <w:rPr>
                <w:rFonts w:ascii="Arial" w:hAnsi="Arial" w:cs="Arial"/>
                <w:bCs/>
                <w:sz w:val="22"/>
                <w:szCs w:val="22"/>
              </w:rPr>
            </w:pPr>
          </w:p>
          <w:p w14:paraId="2492A633" w14:textId="77777777" w:rsidR="00E72B19" w:rsidRPr="00E72B19" w:rsidRDefault="00E72B19" w:rsidP="00E87566">
            <w:pPr>
              <w:spacing w:before="120" w:after="120" w:line="271" w:lineRule="auto"/>
              <w:rPr>
                <w:rFonts w:ascii="Arial" w:hAnsi="Arial" w:cs="Arial"/>
                <w:b/>
                <w:sz w:val="22"/>
                <w:szCs w:val="22"/>
              </w:rPr>
            </w:pPr>
            <w:r w:rsidRPr="00E72B19">
              <w:rPr>
                <w:rFonts w:ascii="Arial" w:hAnsi="Arial" w:cs="Arial"/>
                <w:b/>
                <w:sz w:val="22"/>
                <w:szCs w:val="22"/>
              </w:rPr>
              <w:t>Zasady oceny:</w:t>
            </w:r>
          </w:p>
          <w:p w14:paraId="41F0D1B0" w14:textId="69BE918A" w:rsidR="00E72B19" w:rsidRPr="00E37160" w:rsidRDefault="00E72B19"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2D049061" w14:textId="77777777" w:rsidR="002B664C" w:rsidRDefault="00E72B19"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2779BFED"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2D299E05"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Ocena spełniania kryterium polega na przypisaniu wartości logicznych „tak”, „nie”.</w:t>
            </w:r>
          </w:p>
          <w:p w14:paraId="2794EF61" w14:textId="77777777" w:rsidR="00E72B19" w:rsidRDefault="00E72B19" w:rsidP="00E87566">
            <w:pPr>
              <w:spacing w:before="120" w:after="120" w:line="271" w:lineRule="auto"/>
              <w:rPr>
                <w:rFonts w:ascii="Arial" w:hAnsi="Arial" w:cs="Arial"/>
                <w:b/>
                <w:sz w:val="22"/>
                <w:szCs w:val="22"/>
              </w:rPr>
            </w:pPr>
          </w:p>
          <w:p w14:paraId="54D26D8E" w14:textId="251EBF13" w:rsidR="00E72B19" w:rsidRPr="00E72B19" w:rsidRDefault="00E72B19" w:rsidP="00E87566">
            <w:pPr>
              <w:spacing w:before="120" w:after="120" w:line="271" w:lineRule="auto"/>
              <w:rPr>
                <w:rFonts w:ascii="Arial" w:hAnsi="Arial" w:cs="Arial"/>
                <w:b/>
                <w:sz w:val="22"/>
                <w:szCs w:val="22"/>
              </w:rPr>
            </w:pPr>
            <w:r w:rsidRPr="00E72B19">
              <w:rPr>
                <w:rFonts w:ascii="Arial" w:hAnsi="Arial" w:cs="Arial"/>
                <w:b/>
                <w:sz w:val="22"/>
                <w:szCs w:val="22"/>
              </w:rPr>
              <w:t xml:space="preserve">Dodatkowe informacje: </w:t>
            </w:r>
          </w:p>
          <w:p w14:paraId="4EA9188A" w14:textId="2E9C34AD" w:rsidR="00E72B19" w:rsidRPr="00E37160" w:rsidRDefault="00E72B19" w:rsidP="00E87566">
            <w:pPr>
              <w:spacing w:before="120" w:after="120" w:line="271" w:lineRule="auto"/>
              <w:rPr>
                <w:rFonts w:ascii="Arial" w:hAnsi="Arial" w:cs="Arial"/>
                <w:bCs/>
                <w:sz w:val="22"/>
                <w:szCs w:val="22"/>
              </w:rPr>
            </w:pPr>
            <w:r w:rsidRPr="00E72B19">
              <w:rPr>
                <w:rFonts w:ascii="Arial" w:hAnsi="Arial" w:cs="Arial"/>
                <w:bCs/>
                <w:sz w:val="22"/>
                <w:szCs w:val="22"/>
              </w:rPr>
              <w:lastRenderedPageBreak/>
              <w:t xml:space="preserve">Kryterium zostanie zweryfikowane na etapie oceny na podstawie treści wniosku o dofinasowanie w szczególności w oparciu o sekcję: X Dodatkowe informacje w komponencie Diagnoza i założenia projektu. Zakres wymaganych informacji został określony w </w:t>
            </w:r>
            <w:r w:rsidRPr="00E72B19">
              <w:rPr>
                <w:rFonts w:ascii="Arial" w:hAnsi="Arial" w:cs="Arial"/>
                <w:bCs/>
                <w:i/>
                <w:iCs/>
                <w:sz w:val="22"/>
                <w:szCs w:val="22"/>
              </w:rPr>
              <w:t>Instrukcji wypełniania wniosku o dofinansowanie</w:t>
            </w:r>
            <w:r w:rsidR="00624D71">
              <w:rPr>
                <w:rFonts w:ascii="Arial" w:hAnsi="Arial" w:cs="Arial"/>
                <w:bCs/>
                <w:i/>
                <w:iCs/>
                <w:sz w:val="22"/>
                <w:szCs w:val="22"/>
              </w:rPr>
              <w:t xml:space="preserve"> projektu</w:t>
            </w:r>
            <w:r>
              <w:rPr>
                <w:rFonts w:ascii="Arial" w:hAnsi="Arial" w:cs="Arial"/>
                <w:bCs/>
                <w:i/>
                <w:iCs/>
                <w:sz w:val="22"/>
                <w:szCs w:val="22"/>
              </w:rPr>
              <w:t>.</w:t>
            </w:r>
          </w:p>
        </w:tc>
      </w:tr>
      <w:tr w:rsidR="002B664C" w:rsidRPr="00E37160" w14:paraId="3E7027F6" w14:textId="77777777" w:rsidTr="00E87566">
        <w:tc>
          <w:tcPr>
            <w:tcW w:w="675" w:type="dxa"/>
          </w:tcPr>
          <w:p w14:paraId="6D110FB3" w14:textId="77777777" w:rsidR="002B664C" w:rsidRPr="00E37160" w:rsidRDefault="002B664C"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2943E96" w14:textId="6DFA9D9B" w:rsidR="002B664C" w:rsidRPr="001B0EAE" w:rsidRDefault="00E72B19" w:rsidP="00E87566">
            <w:pPr>
              <w:spacing w:before="120" w:after="120" w:line="271" w:lineRule="auto"/>
              <w:rPr>
                <w:rFonts w:ascii="Arial" w:hAnsi="Arial" w:cs="Arial"/>
                <w:b/>
                <w:bCs/>
                <w:color w:val="FF0000"/>
                <w:sz w:val="22"/>
                <w:szCs w:val="22"/>
              </w:rPr>
            </w:pPr>
            <w:r w:rsidRPr="00D06897">
              <w:rPr>
                <w:rFonts w:ascii="Arial" w:hAnsi="Arial" w:cs="Arial"/>
                <w:b/>
                <w:bCs/>
                <w:sz w:val="22"/>
                <w:szCs w:val="22"/>
              </w:rPr>
              <w:t>Zgodność z uwarunkowaniami</w:t>
            </w:r>
          </w:p>
        </w:tc>
        <w:tc>
          <w:tcPr>
            <w:tcW w:w="2693" w:type="dxa"/>
          </w:tcPr>
          <w:p w14:paraId="78AE18E2" w14:textId="1A56928F" w:rsidR="002B664C" w:rsidRDefault="00E72B19" w:rsidP="00E87566">
            <w:pPr>
              <w:spacing w:before="120" w:after="120" w:line="271" w:lineRule="auto"/>
              <w:rPr>
                <w:rFonts w:ascii="Arial" w:hAnsi="Arial" w:cs="Arial"/>
                <w:bCs/>
                <w:sz w:val="22"/>
                <w:szCs w:val="22"/>
              </w:rPr>
            </w:pPr>
            <w:r>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w:t>
            </w:r>
            <w:r w:rsidR="001B6156">
              <w:rPr>
                <w:rFonts w:ascii="Arial" w:hAnsi="Arial" w:cs="Arial"/>
                <w:bCs/>
                <w:sz w:val="22"/>
                <w:szCs w:val="22"/>
              </w:rPr>
              <w:t xml:space="preserve">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w:t>
            </w:r>
            <w:r w:rsidR="001B6156">
              <w:rPr>
                <w:rFonts w:ascii="Arial" w:hAnsi="Arial" w:cs="Arial"/>
                <w:bCs/>
                <w:sz w:val="22"/>
                <w:szCs w:val="22"/>
              </w:rPr>
              <w:lastRenderedPageBreak/>
              <w:t>przypadku ewentualnej aktualizacji Wytycznych w trakcie realizacji projektu, za zgodą I</w:t>
            </w:r>
            <w:r w:rsidR="00740D7C">
              <w:rPr>
                <w:rFonts w:ascii="Arial" w:hAnsi="Arial" w:cs="Arial"/>
                <w:bCs/>
                <w:sz w:val="22"/>
                <w:szCs w:val="22"/>
              </w:rPr>
              <w:t>P</w:t>
            </w:r>
            <w:r w:rsidR="001B6156">
              <w:rPr>
                <w:rFonts w:ascii="Arial" w:hAnsi="Arial" w:cs="Arial"/>
                <w:bCs/>
                <w:sz w:val="22"/>
                <w:szCs w:val="22"/>
              </w:rPr>
              <w:t xml:space="preserve"> FEPZ 2021-2027, na wniosek Beneficjenta możliwe będzie przyjęcie założeń bardziej dla niego korzystnych.</w:t>
            </w:r>
          </w:p>
          <w:p w14:paraId="6414A9E4" w14:textId="77777777" w:rsidR="001B6156" w:rsidRPr="001B6156" w:rsidRDefault="001B6156" w:rsidP="00E87566">
            <w:pPr>
              <w:spacing w:before="120" w:after="120" w:line="271" w:lineRule="auto"/>
              <w:rPr>
                <w:rFonts w:ascii="Arial" w:hAnsi="Arial" w:cs="Arial"/>
                <w:b/>
                <w:sz w:val="22"/>
                <w:szCs w:val="22"/>
              </w:rPr>
            </w:pPr>
          </w:p>
          <w:p w14:paraId="4DC59B27" w14:textId="77777777" w:rsidR="001B6156" w:rsidRPr="001B6156" w:rsidRDefault="001B6156" w:rsidP="00E87566">
            <w:pPr>
              <w:spacing w:before="120" w:after="120" w:line="271" w:lineRule="auto"/>
              <w:rPr>
                <w:rFonts w:ascii="Arial" w:hAnsi="Arial" w:cs="Arial"/>
                <w:b/>
                <w:sz w:val="22"/>
                <w:szCs w:val="22"/>
              </w:rPr>
            </w:pPr>
            <w:r w:rsidRPr="001B6156">
              <w:rPr>
                <w:rFonts w:ascii="Arial" w:hAnsi="Arial" w:cs="Arial"/>
                <w:b/>
                <w:sz w:val="22"/>
                <w:szCs w:val="22"/>
              </w:rPr>
              <w:t>Zasady oceny:</w:t>
            </w:r>
          </w:p>
          <w:p w14:paraId="4C31E45F" w14:textId="0A16EEF0" w:rsidR="001B6156" w:rsidRPr="00E37160" w:rsidRDefault="001B6156" w:rsidP="00E87566">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1CE47C70" w14:textId="77777777" w:rsidR="002B664C" w:rsidRDefault="00E72B19" w:rsidP="00E87566">
            <w:pPr>
              <w:spacing w:before="120" w:after="120" w:line="271" w:lineRule="auto"/>
              <w:rPr>
                <w:rFonts w:ascii="Arial" w:hAnsi="Arial" w:cs="Arial"/>
                <w:bCs/>
                <w:sz w:val="22"/>
                <w:szCs w:val="22"/>
              </w:rPr>
            </w:pPr>
            <w:r>
              <w:rPr>
                <w:rFonts w:ascii="Arial" w:hAnsi="Arial" w:cs="Arial"/>
                <w:bCs/>
                <w:sz w:val="22"/>
                <w:szCs w:val="22"/>
              </w:rPr>
              <w:lastRenderedPageBreak/>
              <w:t>Spełnienie kryterium jest konieczne do przyznania dofinansowania.</w:t>
            </w:r>
          </w:p>
          <w:p w14:paraId="58885A33"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Projekty niespełniające kryterium są odrzucane.</w:t>
            </w:r>
          </w:p>
          <w:p w14:paraId="11DFD3E0" w14:textId="77777777" w:rsidR="00E72B19" w:rsidRDefault="00E72B19" w:rsidP="00E87566">
            <w:pPr>
              <w:spacing w:before="120" w:after="120" w:line="271" w:lineRule="auto"/>
              <w:rPr>
                <w:rFonts w:ascii="Arial" w:hAnsi="Arial" w:cs="Arial"/>
                <w:bCs/>
                <w:sz w:val="22"/>
                <w:szCs w:val="22"/>
              </w:rPr>
            </w:pPr>
            <w:r>
              <w:rPr>
                <w:rFonts w:ascii="Arial" w:hAnsi="Arial" w:cs="Arial"/>
                <w:bCs/>
                <w:sz w:val="22"/>
                <w:szCs w:val="22"/>
              </w:rPr>
              <w:t xml:space="preserve">Ocena spełniania kryterium polega na przypisaniu wartości logicznych „tak”, „nie”, „do negocjacji”. </w:t>
            </w:r>
          </w:p>
          <w:p w14:paraId="76FC4428" w14:textId="77777777" w:rsidR="001B6156" w:rsidRPr="001B6156" w:rsidRDefault="001B6156" w:rsidP="00E87566">
            <w:pPr>
              <w:spacing w:before="120" w:after="120" w:line="271" w:lineRule="auto"/>
              <w:rPr>
                <w:rFonts w:ascii="Arial" w:hAnsi="Arial" w:cs="Arial"/>
                <w:b/>
                <w:sz w:val="22"/>
                <w:szCs w:val="22"/>
              </w:rPr>
            </w:pPr>
          </w:p>
          <w:p w14:paraId="0BE8E708" w14:textId="77777777" w:rsidR="001B6156" w:rsidRPr="001B6156" w:rsidRDefault="001B6156" w:rsidP="00E87566">
            <w:pPr>
              <w:spacing w:before="120" w:after="120" w:line="271" w:lineRule="auto"/>
              <w:rPr>
                <w:rFonts w:ascii="Arial" w:hAnsi="Arial" w:cs="Arial"/>
                <w:b/>
                <w:sz w:val="22"/>
                <w:szCs w:val="22"/>
              </w:rPr>
            </w:pPr>
            <w:r w:rsidRPr="001B6156">
              <w:rPr>
                <w:rFonts w:ascii="Arial" w:hAnsi="Arial" w:cs="Arial"/>
                <w:b/>
                <w:sz w:val="22"/>
                <w:szCs w:val="22"/>
              </w:rPr>
              <w:t xml:space="preserve">Dodatkowe informacje: </w:t>
            </w:r>
          </w:p>
          <w:p w14:paraId="3112EF39" w14:textId="271A724D" w:rsidR="001B6156" w:rsidRPr="00E37160" w:rsidRDefault="001B6156" w:rsidP="00E87566">
            <w:pPr>
              <w:spacing w:before="120" w:after="120" w:line="271" w:lineRule="auto"/>
              <w:rPr>
                <w:rFonts w:ascii="Arial" w:hAnsi="Arial" w:cs="Arial"/>
                <w:bCs/>
                <w:sz w:val="22"/>
                <w:szCs w:val="22"/>
              </w:rPr>
            </w:pPr>
            <w:r w:rsidRPr="001B6156">
              <w:rPr>
                <w:rFonts w:ascii="Arial" w:hAnsi="Arial" w:cs="Arial"/>
                <w:bCs/>
                <w:sz w:val="22"/>
                <w:szCs w:val="22"/>
              </w:rPr>
              <w:t>Kryterium zostanie zweryfikowane na</w:t>
            </w:r>
            <w:r>
              <w:rPr>
                <w:rFonts w:ascii="Arial" w:hAnsi="Arial" w:cs="Arial"/>
                <w:bCs/>
                <w:sz w:val="22"/>
                <w:szCs w:val="22"/>
              </w:rPr>
              <w:t xml:space="preserve"> e</w:t>
            </w:r>
            <w:r w:rsidRPr="001B6156">
              <w:rPr>
                <w:rFonts w:ascii="Arial" w:hAnsi="Arial" w:cs="Arial"/>
                <w:bCs/>
                <w:sz w:val="22"/>
                <w:szCs w:val="22"/>
              </w:rPr>
              <w:t xml:space="preserve">tapie oceny na podstawie treści wniosku o dofinasowanie w szczególności w oparciu o sekcję: IV Zadania. Zakres wymaganych informacji został określony w </w:t>
            </w:r>
            <w:r w:rsidRPr="00624D71">
              <w:rPr>
                <w:rFonts w:ascii="Arial" w:hAnsi="Arial" w:cs="Arial"/>
                <w:bCs/>
                <w:i/>
                <w:iCs/>
                <w:sz w:val="22"/>
                <w:szCs w:val="22"/>
              </w:rPr>
              <w:t>Instrukcji wypełniania wniosku o dofinansowanie</w:t>
            </w:r>
            <w:r w:rsidR="00624D71" w:rsidRPr="00624D71">
              <w:rPr>
                <w:rFonts w:ascii="Arial" w:hAnsi="Arial" w:cs="Arial"/>
                <w:bCs/>
                <w:i/>
                <w:iCs/>
                <w:sz w:val="22"/>
                <w:szCs w:val="22"/>
              </w:rPr>
              <w:t xml:space="preserve"> projektu</w:t>
            </w:r>
            <w:r w:rsidR="005C2225">
              <w:rPr>
                <w:rFonts w:ascii="Arial" w:hAnsi="Arial" w:cs="Arial"/>
                <w:bCs/>
                <w:i/>
                <w:iCs/>
                <w:sz w:val="22"/>
                <w:szCs w:val="22"/>
              </w:rPr>
              <w:t xml:space="preserve"> </w:t>
            </w:r>
            <w:r w:rsidR="005C2225">
              <w:rPr>
                <w:rFonts w:ascii="Arial" w:hAnsi="Arial" w:cs="Arial"/>
                <w:bCs/>
                <w:sz w:val="22"/>
                <w:szCs w:val="22"/>
              </w:rPr>
              <w:t>oraz w podrozdziale 5.3.4 Regulaminu wyboru</w:t>
            </w:r>
            <w:r w:rsidRPr="00624D71">
              <w:rPr>
                <w:rFonts w:ascii="Arial" w:hAnsi="Arial" w:cs="Arial"/>
                <w:bCs/>
                <w:i/>
                <w:iCs/>
                <w:sz w:val="22"/>
                <w:szCs w:val="22"/>
              </w:rPr>
              <w:t>.</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0C656F32" w:rsidR="00B17B7D" w:rsidRPr="00E37160" w:rsidRDefault="00B17B7D"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1B6156">
        <w:rPr>
          <w:rFonts w:ascii="Arial" w:hAnsi="Arial" w:cs="Arial"/>
          <w:b/>
          <w:color w:val="000000"/>
          <w:sz w:val="22"/>
          <w:szCs w:val="22"/>
          <w:lang w:val="pl-PL"/>
        </w:rPr>
        <w:t>minimis</w:t>
      </w:r>
      <w:proofErr w:type="spellEnd"/>
      <w:r w:rsidR="00F85490" w:rsidRPr="001B6156">
        <w:rPr>
          <w:rFonts w:ascii="Arial" w:hAnsi="Arial" w:cs="Arial"/>
          <w:color w:val="000000"/>
          <w:sz w:val="22"/>
          <w:szCs w:val="22"/>
          <w:lang w:val="pl-PL"/>
        </w:rPr>
        <w:t xml:space="preserve"> </w:t>
      </w:r>
      <w:r w:rsidR="00F85490" w:rsidRPr="00740D7C">
        <w:rPr>
          <w:rFonts w:ascii="Arial" w:hAnsi="Arial" w:cs="Arial"/>
          <w:color w:val="000000"/>
          <w:sz w:val="22"/>
          <w:szCs w:val="22"/>
          <w:lang w:val="pl-PL"/>
        </w:rPr>
        <w:t xml:space="preserve">i/lub </w:t>
      </w:r>
      <w:r w:rsidR="006503CF" w:rsidRPr="00740D7C">
        <w:rPr>
          <w:rFonts w:ascii="Arial" w:hAnsi="Arial" w:cs="Arial"/>
          <w:color w:val="000000"/>
          <w:sz w:val="22"/>
          <w:szCs w:val="22"/>
          <w:lang w:val="pl-PL"/>
        </w:rPr>
        <w:t>kryteriów</w:t>
      </w:r>
      <w:r w:rsidR="006503CF" w:rsidRPr="00740D7C">
        <w:rPr>
          <w:rFonts w:ascii="Arial" w:hAnsi="Arial" w:cs="Arial"/>
          <w:sz w:val="22"/>
          <w:szCs w:val="22"/>
          <w:lang w:val="pl-PL"/>
        </w:rPr>
        <w:t xml:space="preserve"> specyficznych dopuszczalności, </w:t>
      </w:r>
      <w:r w:rsidR="006503CF" w:rsidRPr="00833F0A">
        <w:rPr>
          <w:rFonts w:ascii="Arial" w:hAnsi="Arial" w:cs="Arial"/>
          <w:sz w:val="22"/>
          <w:szCs w:val="22"/>
          <w:lang w:val="pl-PL"/>
        </w:rPr>
        <w:t>dla któr</w:t>
      </w:r>
      <w:r w:rsidR="006503CF" w:rsidRPr="001B6156">
        <w:rPr>
          <w:rFonts w:ascii="Arial" w:hAnsi="Arial" w:cs="Arial"/>
          <w:sz w:val="22"/>
          <w:szCs w:val="22"/>
          <w:lang w:val="pl-PL"/>
        </w:rPr>
        <w:t>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02" w:name="_Toc200089391"/>
      <w:r w:rsidRPr="00E37160">
        <w:t>II</w:t>
      </w:r>
      <w:r w:rsidR="00CB7FBC" w:rsidRPr="00E37160">
        <w:rPr>
          <w:lang w:val="pl-PL"/>
        </w:rPr>
        <w:t>I</w:t>
      </w:r>
      <w:r w:rsidRPr="00E37160">
        <w:t xml:space="preserve"> etap- ocena merytoryczna drugiego stopnia</w:t>
      </w:r>
      <w:bookmarkEnd w:id="302"/>
    </w:p>
    <w:p w14:paraId="7C347F98" w14:textId="06C7913B" w:rsidR="000B546D" w:rsidRPr="002D3B7D" w:rsidRDefault="000B546D" w:rsidP="002D3B7D">
      <w:pPr>
        <w:pStyle w:val="Akapitzlist"/>
        <w:numPr>
          <w:ilvl w:val="0"/>
          <w:numId w:val="85"/>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2D3B7D">
        <w:rPr>
          <w:rFonts w:ascii="Arial" w:hAnsi="Arial" w:cs="Arial"/>
          <w:b/>
          <w:bCs/>
          <w:sz w:val="22"/>
          <w:szCs w:val="22"/>
        </w:rPr>
        <w:t>minimis</w:t>
      </w:r>
      <w:proofErr w:type="spellEnd"/>
      <w:r w:rsidR="000F2885" w:rsidRPr="002D3B7D">
        <w:rPr>
          <w:rFonts w:ascii="Arial" w:eastAsiaTheme="minorHAnsi" w:hAnsi="Arial" w:cs="Arial"/>
          <w:sz w:val="22"/>
          <w:szCs w:val="22"/>
        </w:rPr>
        <w:t xml:space="preserve"> </w:t>
      </w:r>
      <w:r w:rsidR="002D3B7D" w:rsidRPr="001B6156">
        <w:rPr>
          <w:rFonts w:ascii="Arial" w:eastAsiaTheme="minorHAnsi" w:hAnsi="Arial" w:cs="Arial"/>
          <w:sz w:val="22"/>
          <w:szCs w:val="22"/>
          <w:lang w:val="pl-PL"/>
        </w:rPr>
        <w:t>i/lub</w:t>
      </w:r>
      <w:r w:rsidR="002D3B7D" w:rsidRPr="001B6156">
        <w:rPr>
          <w:rFonts w:eastAsiaTheme="minorHAnsi"/>
          <w:lang w:val="pl-PL"/>
        </w:rPr>
        <w:t xml:space="preserve"> </w:t>
      </w:r>
      <w:r w:rsidRPr="001B6156">
        <w:rPr>
          <w:rFonts w:ascii="Arial" w:hAnsi="Arial" w:cs="Arial"/>
          <w:color w:val="000000"/>
          <w:sz w:val="22"/>
          <w:szCs w:val="22"/>
          <w:lang w:val="pl-PL"/>
        </w:rPr>
        <w:t>kryteriów</w:t>
      </w:r>
      <w:r w:rsidRPr="001B6156">
        <w:rPr>
          <w:rFonts w:ascii="Arial" w:hAnsi="Arial" w:cs="Arial"/>
          <w:sz w:val="22"/>
          <w:szCs w:val="22"/>
          <w:lang w:val="pl-PL"/>
        </w:rPr>
        <w:t xml:space="preserve"> specyficznych dopuszczalności, </w:t>
      </w:r>
      <w:r w:rsidRPr="00A6268B">
        <w:rPr>
          <w:rFonts w:ascii="Arial" w:hAnsi="Arial" w:cs="Arial"/>
          <w:sz w:val="22"/>
          <w:szCs w:val="22"/>
          <w:lang w:val="pl-PL"/>
        </w:rPr>
        <w:t>dla któr</w:t>
      </w:r>
      <w:r w:rsidRPr="001B6156">
        <w:rPr>
          <w:rFonts w:ascii="Arial" w:hAnsi="Arial" w:cs="Arial"/>
          <w:sz w:val="22"/>
          <w:szCs w:val="22"/>
          <w:lang w:val="pl-PL"/>
        </w:rPr>
        <w:t>ych</w:t>
      </w:r>
      <w:r w:rsidRPr="00A6268B">
        <w:rPr>
          <w:rFonts w:ascii="Arial" w:hAnsi="Arial" w:cs="Arial"/>
          <w:sz w:val="22"/>
          <w:szCs w:val="22"/>
          <w:lang w:val="pl-PL"/>
        </w:rPr>
        <w:t xml:space="preserve"> przewidziano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311B2C5F" w:rsidR="00AF1017"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6C225B99" w:rsidR="000B546D"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ww.</w:t>
      </w:r>
      <w:r w:rsidR="00A720BB">
        <w:rPr>
          <w:rFonts w:ascii="Arial" w:hAnsi="Arial" w:cs="Arial"/>
          <w:sz w:val="22"/>
          <w:szCs w:val="22"/>
          <w:lang w:val="pl-PL"/>
        </w:rPr>
        <w:t xml:space="preserve"> </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w:t>
      </w:r>
      <w:r w:rsidRPr="00E37160">
        <w:rPr>
          <w:rFonts w:ascii="Arial" w:hAnsi="Arial" w:cs="Arial"/>
          <w:sz w:val="22"/>
          <w:szCs w:val="22"/>
          <w:lang w:val="pl-PL"/>
        </w:rPr>
        <w:lastRenderedPageBreak/>
        <w:t xml:space="preserve">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1B6156">
        <w:rPr>
          <w:rFonts w:ascii="Arial" w:hAnsi="Arial" w:cs="Arial"/>
          <w:sz w:val="22"/>
          <w:szCs w:val="22"/>
        </w:rPr>
        <w:t>7.7</w:t>
      </w:r>
      <w:r w:rsidR="00A720BB">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11D6AAB6" w:rsidR="00DD6B75"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0B546D">
        <w:tc>
          <w:tcPr>
            <w:tcW w:w="817" w:type="dxa"/>
          </w:tcPr>
          <w:p w14:paraId="7814BF97" w14:textId="77777777" w:rsidR="008B2606" w:rsidRPr="00965251" w:rsidRDefault="008B2606"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4F06F3B9" w14:textId="1FE1CE5D" w:rsidR="008B2606" w:rsidRPr="00965251" w:rsidRDefault="00315453" w:rsidP="00315453">
            <w:pPr>
              <w:spacing w:before="120" w:after="120" w:line="271" w:lineRule="auto"/>
              <w:rPr>
                <w:rFonts w:ascii="Arial" w:hAnsi="Arial" w:cs="Arial"/>
                <w:b/>
                <w:bCs/>
                <w:color w:val="FF0000"/>
                <w:sz w:val="22"/>
                <w:szCs w:val="22"/>
              </w:rPr>
            </w:pPr>
            <w:r w:rsidRPr="00A720BB">
              <w:rPr>
                <w:rFonts w:ascii="Arial" w:hAnsi="Arial" w:cs="Arial"/>
                <w:b/>
                <w:bCs/>
                <w:sz w:val="22"/>
                <w:szCs w:val="22"/>
              </w:rPr>
              <w:t>Uzasadnienie potrzeby realizacji projektu</w:t>
            </w:r>
          </w:p>
        </w:tc>
        <w:tc>
          <w:tcPr>
            <w:tcW w:w="2693" w:type="dxa"/>
          </w:tcPr>
          <w:p w14:paraId="59D9DA95" w14:textId="6B27805E"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Ocena spełnienia kryterium polega na weryfikacji uzasadnienia potrzeby realizacji projektu w kontekście właściwego celu</w:t>
            </w:r>
            <w:r>
              <w:t xml:space="preserve"> </w:t>
            </w:r>
            <w:r w:rsidRPr="00315453">
              <w:rPr>
                <w:rFonts w:ascii="Arial" w:hAnsi="Arial" w:cs="Arial"/>
                <w:bCs/>
                <w:sz w:val="22"/>
                <w:szCs w:val="22"/>
              </w:rPr>
              <w:t xml:space="preserve">szczegółowego FEPZ oraz założeń naboru. W ramach kryterium weryfikowane jest:    </w:t>
            </w:r>
          </w:p>
          <w:p w14:paraId="15A35EFF" w14:textId="134C3B76"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lastRenderedPageBreak/>
              <w:t>-</w:t>
            </w:r>
            <w:r w:rsidRPr="00315453">
              <w:rPr>
                <w:rFonts w:ascii="Arial" w:hAnsi="Arial" w:cs="Arial"/>
                <w:bCs/>
                <w:sz w:val="22"/>
                <w:szCs w:val="22"/>
              </w:rPr>
              <w:tab/>
              <w:t xml:space="preserve">diagnoza sytuacji zawierająca wskazanie problemu,  opis sytuacji problemowej wynikającej z przeprowadzonej analizy </w:t>
            </w:r>
          </w:p>
          <w:p w14:paraId="37802073" w14:textId="5F55EF93"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cel projektu:   adekwatność do przedstawionego problemu i prawidłowość zdefiniowania i , spójność z przedstawioną diagnozą oraz zgodność z celami FEPZ 2021-2027.</w:t>
            </w:r>
          </w:p>
          <w:p w14:paraId="49699E04" w14:textId="77777777" w:rsidR="00315453" w:rsidRPr="00315453" w:rsidRDefault="00315453" w:rsidP="00315453">
            <w:pPr>
              <w:spacing w:before="120" w:after="120" w:line="271" w:lineRule="auto"/>
              <w:rPr>
                <w:rFonts w:ascii="Arial" w:hAnsi="Arial" w:cs="Arial"/>
                <w:bCs/>
                <w:sz w:val="22"/>
                <w:szCs w:val="22"/>
              </w:rPr>
            </w:pPr>
          </w:p>
          <w:p w14:paraId="58C0E163" w14:textId="73DFC8CE" w:rsidR="008B2606"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tc>
        <w:tc>
          <w:tcPr>
            <w:tcW w:w="3969" w:type="dxa"/>
          </w:tcPr>
          <w:p w14:paraId="43C8D658"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0AD3CEEE" w14:textId="77777777" w:rsidR="00315453" w:rsidRPr="00315453" w:rsidRDefault="00315453" w:rsidP="00315453">
            <w:pPr>
              <w:spacing w:before="120" w:after="120" w:line="271" w:lineRule="auto"/>
              <w:rPr>
                <w:rFonts w:ascii="Arial" w:hAnsi="Arial" w:cs="Arial"/>
                <w:bCs/>
                <w:sz w:val="22"/>
                <w:szCs w:val="22"/>
              </w:rPr>
            </w:pPr>
          </w:p>
          <w:p w14:paraId="607C24C2" w14:textId="77777777" w:rsid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Skala punktów: 0-20. </w:t>
            </w:r>
          </w:p>
          <w:p w14:paraId="7C9AB0E2" w14:textId="596706C9"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spełnione, jeżeli podczas jego oceny zostanie przyznanych minimum 12 punktów. W przypadku uzyskania mniejszej liczby </w:t>
            </w:r>
            <w:r w:rsidRPr="00315453">
              <w:rPr>
                <w:rFonts w:ascii="Arial" w:hAnsi="Arial" w:cs="Arial"/>
                <w:bCs/>
                <w:sz w:val="22"/>
                <w:szCs w:val="22"/>
              </w:rPr>
              <w:lastRenderedPageBreak/>
              <w:t>punktów kryterium zostanie uznane za niespełnione.</w:t>
            </w:r>
          </w:p>
          <w:p w14:paraId="5580BEF1" w14:textId="77777777" w:rsidR="00315453" w:rsidRPr="00315453" w:rsidRDefault="00315453" w:rsidP="00315453">
            <w:pPr>
              <w:spacing w:before="120" w:after="120" w:line="271" w:lineRule="auto"/>
              <w:rPr>
                <w:rFonts w:ascii="Arial" w:hAnsi="Arial" w:cs="Arial"/>
                <w:bCs/>
                <w:sz w:val="22"/>
                <w:szCs w:val="22"/>
              </w:rPr>
            </w:pPr>
          </w:p>
          <w:p w14:paraId="472A12AB"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341B1246" w14:textId="77777777" w:rsidR="00315453" w:rsidRPr="00315453" w:rsidRDefault="00315453" w:rsidP="00315453">
            <w:pPr>
              <w:spacing w:before="120" w:after="120" w:line="271" w:lineRule="auto"/>
              <w:rPr>
                <w:rFonts w:ascii="Arial" w:hAnsi="Arial" w:cs="Arial"/>
                <w:bCs/>
                <w:sz w:val="22"/>
                <w:szCs w:val="22"/>
              </w:rPr>
            </w:pPr>
          </w:p>
          <w:p w14:paraId="0D98CD57" w14:textId="77777777" w:rsidR="00315453" w:rsidRPr="00315453" w:rsidRDefault="00315453" w:rsidP="00315453">
            <w:pPr>
              <w:spacing w:before="120" w:after="120" w:line="271" w:lineRule="auto"/>
              <w:rPr>
                <w:rFonts w:ascii="Arial" w:hAnsi="Arial" w:cs="Arial"/>
                <w:b/>
                <w:sz w:val="22"/>
                <w:szCs w:val="22"/>
                <w:u w:val="single"/>
              </w:rPr>
            </w:pPr>
            <w:r w:rsidRPr="00315453">
              <w:rPr>
                <w:rFonts w:ascii="Arial" w:hAnsi="Arial" w:cs="Arial"/>
                <w:b/>
                <w:sz w:val="22"/>
                <w:szCs w:val="22"/>
                <w:u w:val="single"/>
              </w:rPr>
              <w:t xml:space="preserve">Dodatkowe informacje: </w:t>
            </w:r>
          </w:p>
          <w:p w14:paraId="7A93835B" w14:textId="6A009A0D" w:rsidR="008B2606"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CE3CC9">
              <w:rPr>
                <w:rFonts w:ascii="Arial" w:hAnsi="Arial" w:cs="Arial"/>
                <w:bCs/>
                <w:i/>
                <w:iCs/>
                <w:sz w:val="22"/>
                <w:szCs w:val="22"/>
              </w:rPr>
              <w:t>Instrukcji wypełniania wniosku o dofinansowanie</w:t>
            </w:r>
            <w:r w:rsidR="00CE3CC9" w:rsidRPr="00CE3CC9">
              <w:rPr>
                <w:rFonts w:ascii="Arial" w:hAnsi="Arial" w:cs="Arial"/>
                <w:bCs/>
                <w:i/>
                <w:iCs/>
                <w:sz w:val="22"/>
                <w:szCs w:val="22"/>
              </w:rPr>
              <w:t xml:space="preserve"> projektu</w:t>
            </w:r>
            <w:r w:rsidRPr="00315453">
              <w:rPr>
                <w:rFonts w:ascii="Arial" w:hAnsi="Arial" w:cs="Arial"/>
                <w:bCs/>
                <w:sz w:val="22"/>
                <w:szCs w:val="22"/>
              </w:rPr>
              <w:t>.</w:t>
            </w:r>
          </w:p>
        </w:tc>
      </w:tr>
      <w:tr w:rsidR="008B2606" w:rsidRPr="00E37160" w14:paraId="59ACCE39" w14:textId="77777777" w:rsidTr="000B546D">
        <w:tc>
          <w:tcPr>
            <w:tcW w:w="817" w:type="dxa"/>
          </w:tcPr>
          <w:p w14:paraId="476591C8" w14:textId="77777777" w:rsidR="008B2606" w:rsidRPr="00965251" w:rsidRDefault="008B2606"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1E967888" w14:textId="554D0BB0" w:rsidR="008B2606"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Adekwatność doboru grupy docelowej</w:t>
            </w:r>
          </w:p>
        </w:tc>
        <w:tc>
          <w:tcPr>
            <w:tcW w:w="2693" w:type="dxa"/>
          </w:tcPr>
          <w:p w14:paraId="0B377786"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2DCD9A77" w14:textId="7605592B"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istotnych cech uczestników (osób lub podmiotów), którzy</w:t>
            </w:r>
            <w:r>
              <w:t xml:space="preserve"> </w:t>
            </w:r>
            <w:r w:rsidRPr="00315453">
              <w:rPr>
                <w:rFonts w:ascii="Arial" w:hAnsi="Arial" w:cs="Arial"/>
                <w:bCs/>
                <w:sz w:val="22"/>
                <w:szCs w:val="22"/>
              </w:rPr>
              <w:t xml:space="preserve">zostaną objęci wsparciem oraz ich liczebności w odniesieniu </w:t>
            </w:r>
            <w:r w:rsidRPr="00315453">
              <w:rPr>
                <w:rFonts w:ascii="Arial" w:hAnsi="Arial" w:cs="Arial"/>
                <w:bCs/>
                <w:sz w:val="22"/>
                <w:szCs w:val="22"/>
              </w:rPr>
              <w:lastRenderedPageBreak/>
              <w:t>do przedstawionej diagnozy,</w:t>
            </w:r>
          </w:p>
          <w:p w14:paraId="43AB98E7"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barier, na które napotykają uczestnicy projektu, potrzeb i oczekiwań uczestników oraz wskazanie źródeł pozyskania danych,</w:t>
            </w:r>
          </w:p>
          <w:p w14:paraId="2915AF4F"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 sposobu rekrutacji uczestników projektu, w tym kryteriów rekrutacji wraz z uwzględnieniem dostępności dla osób ze szczególnymi potrzebami. </w:t>
            </w:r>
          </w:p>
          <w:p w14:paraId="3FF337ED" w14:textId="77777777" w:rsidR="00315453" w:rsidRPr="00315453" w:rsidRDefault="00315453" w:rsidP="00315453">
            <w:pPr>
              <w:spacing w:before="120" w:after="120" w:line="271" w:lineRule="auto"/>
              <w:rPr>
                <w:rFonts w:ascii="Arial" w:hAnsi="Arial" w:cs="Arial"/>
                <w:bCs/>
                <w:sz w:val="22"/>
                <w:szCs w:val="22"/>
              </w:rPr>
            </w:pPr>
          </w:p>
          <w:p w14:paraId="0D9AA8D7" w14:textId="70B54AD9" w:rsidR="008B2606"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tc>
        <w:tc>
          <w:tcPr>
            <w:tcW w:w="3969" w:type="dxa"/>
          </w:tcPr>
          <w:p w14:paraId="2AAF94C3"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2CEAD8A1" w14:textId="77777777" w:rsidR="00315453" w:rsidRPr="00315453" w:rsidRDefault="00315453" w:rsidP="00315453">
            <w:pPr>
              <w:spacing w:before="120" w:after="120" w:line="271" w:lineRule="auto"/>
              <w:rPr>
                <w:rFonts w:ascii="Arial" w:hAnsi="Arial" w:cs="Arial"/>
                <w:bCs/>
                <w:sz w:val="22"/>
                <w:szCs w:val="22"/>
              </w:rPr>
            </w:pPr>
          </w:p>
          <w:p w14:paraId="48855F85"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0-20.</w:t>
            </w:r>
          </w:p>
          <w:p w14:paraId="7EAA15B5" w14:textId="77777777" w:rsidR="008B2606"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0700A37"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rozstrzygające stosowane jest w sytuacji, gdy więcej niż jeden projekt otrzyma taką samą liczbę punktów. Kryterium to będzie brane </w:t>
            </w:r>
            <w:r w:rsidRPr="00315453">
              <w:rPr>
                <w:rFonts w:ascii="Arial" w:hAnsi="Arial" w:cs="Arial"/>
                <w:bCs/>
                <w:sz w:val="22"/>
                <w:szCs w:val="22"/>
              </w:rPr>
              <w:lastRenderedPageBreak/>
              <w:t>pod uwagę w trzeciej kolejności przy umieszczaniu projektu na liście ocenionych projektów i podejmowaniu decyzji o przyznaniu dofinansowania.</w:t>
            </w:r>
          </w:p>
          <w:p w14:paraId="7544CDD3" w14:textId="77777777" w:rsidR="00315453" w:rsidRPr="00315453" w:rsidRDefault="00315453" w:rsidP="00315453">
            <w:pPr>
              <w:spacing w:before="120" w:after="120" w:line="271" w:lineRule="auto"/>
              <w:rPr>
                <w:rFonts w:ascii="Arial" w:hAnsi="Arial" w:cs="Arial"/>
                <w:bCs/>
                <w:sz w:val="22"/>
                <w:szCs w:val="22"/>
              </w:rPr>
            </w:pPr>
          </w:p>
          <w:p w14:paraId="6B99136E" w14:textId="77777777" w:rsidR="00315453" w:rsidRPr="00315453" w:rsidRDefault="00315453" w:rsidP="00315453">
            <w:pPr>
              <w:spacing w:before="120" w:after="120" w:line="271" w:lineRule="auto"/>
              <w:rPr>
                <w:rFonts w:ascii="Arial" w:hAnsi="Arial" w:cs="Arial"/>
                <w:b/>
                <w:bCs/>
                <w:sz w:val="22"/>
                <w:szCs w:val="22"/>
              </w:rPr>
            </w:pPr>
            <w:r w:rsidRPr="00315453">
              <w:rPr>
                <w:rFonts w:ascii="Arial" w:hAnsi="Arial" w:cs="Arial"/>
                <w:b/>
                <w:bCs/>
                <w:sz w:val="22"/>
                <w:szCs w:val="22"/>
              </w:rPr>
              <w:t>Dodatkowe informacje:</w:t>
            </w:r>
          </w:p>
          <w:p w14:paraId="014BF2C3" w14:textId="6A8B65DC"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315453">
              <w:rPr>
                <w:rFonts w:ascii="Arial" w:hAnsi="Arial" w:cs="Arial"/>
                <w:bCs/>
                <w:i/>
                <w:iCs/>
                <w:sz w:val="22"/>
                <w:szCs w:val="22"/>
              </w:rPr>
              <w:t>Instrukcji wypełniania wniosku o dofinansowanie projektu.</w:t>
            </w:r>
          </w:p>
        </w:tc>
      </w:tr>
      <w:tr w:rsidR="00315453" w:rsidRPr="00E37160" w14:paraId="017A803B" w14:textId="77777777" w:rsidTr="000B546D">
        <w:tc>
          <w:tcPr>
            <w:tcW w:w="817" w:type="dxa"/>
          </w:tcPr>
          <w:p w14:paraId="19ADB5A9"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381EC9D2" w14:textId="7CE951F1" w:rsidR="00315453"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Trafność doboru i spójność zadań</w:t>
            </w:r>
          </w:p>
        </w:tc>
        <w:tc>
          <w:tcPr>
            <w:tcW w:w="2693" w:type="dxa"/>
          </w:tcPr>
          <w:p w14:paraId="1589F4B3"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W ramach kryterium weryfikowane jest :</w:t>
            </w:r>
          </w:p>
          <w:p w14:paraId="687D439A" w14:textId="1BB86399"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uzasadnienie potrzeby realizacji zadań w odniesieniu do celu projektu i możliwych do dofinansowania w ramach naboru typów projektu,</w:t>
            </w:r>
          </w:p>
          <w:p w14:paraId="7A1FC84C" w14:textId="0B7F64EC"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planowany sposób realizacji zadań (w tym planowany harmonogram zadań)  wraz ze wskazaniem odpowiedzialności</w:t>
            </w:r>
            <w:r>
              <w:t xml:space="preserve"> </w:t>
            </w:r>
            <w:r w:rsidRPr="00315453">
              <w:rPr>
                <w:rFonts w:ascii="Arial" w:hAnsi="Arial" w:cs="Arial"/>
                <w:bCs/>
                <w:sz w:val="22"/>
                <w:szCs w:val="22"/>
              </w:rPr>
              <w:t>poszczególnych partnerów (jeśli dotyczy),</w:t>
            </w:r>
          </w:p>
          <w:p w14:paraId="3054049F" w14:textId="25757229"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 xml:space="preserve">wartości wskaźników zaplanowanych do </w:t>
            </w:r>
            <w:r w:rsidRPr="00315453">
              <w:rPr>
                <w:rFonts w:ascii="Arial" w:hAnsi="Arial" w:cs="Arial"/>
                <w:bCs/>
                <w:sz w:val="22"/>
                <w:szCs w:val="22"/>
              </w:rPr>
              <w:lastRenderedPageBreak/>
              <w:t xml:space="preserve">osiągnięcia w ramach realizacji zadań, ich adekwatność oraz sposób pomiaru,  </w:t>
            </w:r>
          </w:p>
          <w:p w14:paraId="224208BA" w14:textId="5B2F5C0D"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sposób, w jaki zostanie zachowana trwałość rezultatów projektu  lub skuteczność  zaproponowanych w projekcie instrumentów wsparcia na uzyskanie trwałej zmiany w sytuacji grup docelowych,</w:t>
            </w:r>
          </w:p>
          <w:p w14:paraId="5A558D8D" w14:textId="352D5038"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trafność doboru wskaźników dla rozliczenia kwot ryczałtowych i dokumentów potwierdzających ich wykonanie (jeśli dotyczy).</w:t>
            </w:r>
          </w:p>
          <w:p w14:paraId="1F244D17" w14:textId="77777777" w:rsidR="00315453" w:rsidRPr="00315453" w:rsidRDefault="00315453" w:rsidP="00315453">
            <w:pPr>
              <w:spacing w:before="120" w:after="120" w:line="271" w:lineRule="auto"/>
              <w:rPr>
                <w:rFonts w:ascii="Arial" w:hAnsi="Arial" w:cs="Arial"/>
                <w:bCs/>
                <w:sz w:val="22"/>
                <w:szCs w:val="22"/>
              </w:rPr>
            </w:pPr>
          </w:p>
          <w:p w14:paraId="10314453" w14:textId="4EAE304A"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tc>
        <w:tc>
          <w:tcPr>
            <w:tcW w:w="3969" w:type="dxa"/>
          </w:tcPr>
          <w:p w14:paraId="6530779A"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0F692BDC"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0-20.</w:t>
            </w:r>
          </w:p>
          <w:p w14:paraId="50C45363"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49EBCC04" w14:textId="25703F71"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w:t>
            </w:r>
            <w:r>
              <w:t xml:space="preserve"> </w:t>
            </w:r>
            <w:r w:rsidRPr="00315453">
              <w:rPr>
                <w:rFonts w:ascii="Arial" w:hAnsi="Arial" w:cs="Arial"/>
                <w:bCs/>
                <w:sz w:val="22"/>
                <w:szCs w:val="22"/>
              </w:rPr>
              <w:t>ocenionych projektów i podejmowaniu decyzji o przyznaniu dofinansowania.</w:t>
            </w:r>
          </w:p>
          <w:p w14:paraId="75FE9AFA" w14:textId="77777777" w:rsidR="00315453" w:rsidRPr="00315453" w:rsidRDefault="00315453" w:rsidP="00315453">
            <w:pPr>
              <w:spacing w:before="120" w:after="120" w:line="271" w:lineRule="auto"/>
              <w:rPr>
                <w:rFonts w:ascii="Arial" w:hAnsi="Arial" w:cs="Arial"/>
                <w:bCs/>
                <w:sz w:val="22"/>
                <w:szCs w:val="22"/>
              </w:rPr>
            </w:pPr>
          </w:p>
          <w:p w14:paraId="438C6DBE" w14:textId="77777777" w:rsidR="00315453" w:rsidRPr="00315453" w:rsidRDefault="00315453" w:rsidP="00315453">
            <w:pPr>
              <w:spacing w:before="120" w:after="120" w:line="271" w:lineRule="auto"/>
              <w:rPr>
                <w:rFonts w:ascii="Arial" w:hAnsi="Arial" w:cs="Arial"/>
                <w:b/>
                <w:sz w:val="22"/>
                <w:szCs w:val="22"/>
                <w:u w:val="single"/>
              </w:rPr>
            </w:pPr>
            <w:r w:rsidRPr="00315453">
              <w:rPr>
                <w:rFonts w:ascii="Arial" w:hAnsi="Arial" w:cs="Arial"/>
                <w:b/>
                <w:sz w:val="22"/>
                <w:szCs w:val="22"/>
                <w:u w:val="single"/>
              </w:rPr>
              <w:t>Dodatkowe informacje:</w:t>
            </w:r>
          </w:p>
          <w:p w14:paraId="4D16DF1F" w14:textId="7D5AF4DA"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w:t>
            </w:r>
            <w:r w:rsidRPr="00CE3CC9">
              <w:rPr>
                <w:rFonts w:ascii="Arial" w:hAnsi="Arial" w:cs="Arial"/>
                <w:bCs/>
                <w:i/>
                <w:iCs/>
                <w:sz w:val="22"/>
                <w:szCs w:val="22"/>
              </w:rPr>
              <w:t>Instrukcji wypełniania wniosku o dofinansowanie projektu.</w:t>
            </w:r>
          </w:p>
        </w:tc>
      </w:tr>
      <w:tr w:rsidR="00315453" w:rsidRPr="00E37160" w14:paraId="2B5034FF" w14:textId="77777777" w:rsidTr="000B546D">
        <w:tc>
          <w:tcPr>
            <w:tcW w:w="817" w:type="dxa"/>
          </w:tcPr>
          <w:p w14:paraId="6A7076B1"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77864B06" w14:textId="0C223C63" w:rsidR="00315453"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Zaplecze realizacji projektu</w:t>
            </w:r>
          </w:p>
        </w:tc>
        <w:tc>
          <w:tcPr>
            <w:tcW w:w="2693" w:type="dxa"/>
          </w:tcPr>
          <w:p w14:paraId="0135EA0C"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W ramach kryterium przeprowadzona jest ocena:</w:t>
            </w:r>
          </w:p>
          <w:p w14:paraId="76EC87F0" w14:textId="0ECCAEE1"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potencjału kluczowych osób, które zostaną zaangażowane do realizacji zadań merytorycznych w ramach projektu oraz ich</w:t>
            </w:r>
            <w:r>
              <w:t xml:space="preserve"> </w:t>
            </w:r>
            <w:r w:rsidRPr="00315453">
              <w:rPr>
                <w:rFonts w:ascii="Arial" w:hAnsi="Arial" w:cs="Arial"/>
                <w:bCs/>
                <w:sz w:val="22"/>
                <w:szCs w:val="22"/>
              </w:rPr>
              <w:t>planowanej funkcji w projekcie,</w:t>
            </w:r>
          </w:p>
          <w:p w14:paraId="6B27FBB8" w14:textId="724E19DF"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 xml:space="preserve">sposobu zarządzania oraz opisu sposobu </w:t>
            </w:r>
            <w:r w:rsidRPr="00315453">
              <w:rPr>
                <w:rFonts w:ascii="Arial" w:hAnsi="Arial" w:cs="Arial"/>
                <w:bCs/>
                <w:sz w:val="22"/>
                <w:szCs w:val="22"/>
              </w:rPr>
              <w:lastRenderedPageBreak/>
              <w:t>podejmowania decyzji w projekcie (z uwzględnieniem partnera jeśli dotyczy),</w:t>
            </w:r>
          </w:p>
          <w:p w14:paraId="77F0B3A8" w14:textId="5DC74FCF"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potencjału technicznego, w tym sprzętowego i warunków lokalowych wnioskodawcy planowanego do wykorzystania w ramach projektu,</w:t>
            </w:r>
          </w:p>
          <w:p w14:paraId="682930EF" w14:textId="16DA3FA8" w:rsidR="00315453" w:rsidRPr="00315453" w:rsidRDefault="00315453" w:rsidP="00315453">
            <w:pPr>
              <w:spacing w:before="120" w:after="120" w:line="271" w:lineRule="auto"/>
              <w:rPr>
                <w:rFonts w:ascii="Arial" w:hAnsi="Arial" w:cs="Arial"/>
                <w:bCs/>
                <w:sz w:val="22"/>
                <w:szCs w:val="22"/>
              </w:rPr>
            </w:pPr>
            <w:r>
              <w:rPr>
                <w:rFonts w:ascii="Arial" w:hAnsi="Arial" w:cs="Arial"/>
                <w:bCs/>
                <w:sz w:val="22"/>
                <w:szCs w:val="22"/>
              </w:rPr>
              <w:t>-</w:t>
            </w:r>
            <w:r w:rsidRPr="00315453">
              <w:rPr>
                <w:rFonts w:ascii="Arial" w:hAnsi="Arial" w:cs="Arial"/>
                <w:bCs/>
                <w:sz w:val="22"/>
                <w:szCs w:val="22"/>
              </w:rPr>
              <w:tab/>
              <w:t xml:space="preserve">wspólnej realizacji projektu (jeśli dotyczy). </w:t>
            </w:r>
          </w:p>
          <w:p w14:paraId="0F47393D" w14:textId="77777777" w:rsidR="00315453" w:rsidRPr="00315453" w:rsidRDefault="00315453" w:rsidP="00315453">
            <w:pPr>
              <w:spacing w:before="120" w:after="120" w:line="271" w:lineRule="auto"/>
              <w:rPr>
                <w:rFonts w:ascii="Arial" w:hAnsi="Arial" w:cs="Arial"/>
                <w:bCs/>
                <w:sz w:val="22"/>
                <w:szCs w:val="22"/>
              </w:rPr>
            </w:pPr>
          </w:p>
          <w:p w14:paraId="3A6B88AA"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p w14:paraId="75F92681" w14:textId="4A66C1BE"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nie dotyczy projektów PUP realizowanych w trybie niekonkurencyjnym.</w:t>
            </w:r>
          </w:p>
        </w:tc>
        <w:tc>
          <w:tcPr>
            <w:tcW w:w="3969" w:type="dxa"/>
          </w:tcPr>
          <w:p w14:paraId="16717959"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1A490900" w14:textId="77777777" w:rsidR="00315453" w:rsidRPr="00315453" w:rsidRDefault="00315453" w:rsidP="00315453">
            <w:pPr>
              <w:spacing w:before="120" w:after="120" w:line="271" w:lineRule="auto"/>
              <w:rPr>
                <w:rFonts w:ascii="Arial" w:hAnsi="Arial" w:cs="Arial"/>
                <w:bCs/>
                <w:sz w:val="22"/>
                <w:szCs w:val="22"/>
              </w:rPr>
            </w:pPr>
          </w:p>
          <w:p w14:paraId="7EEB0B47"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0-15.</w:t>
            </w:r>
          </w:p>
          <w:p w14:paraId="35C90010" w14:textId="4CCC9FEA"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9 punktów. W</w:t>
            </w:r>
            <w:r>
              <w:t xml:space="preserve"> </w:t>
            </w:r>
            <w:r w:rsidRPr="00315453">
              <w:rPr>
                <w:rFonts w:ascii="Arial" w:hAnsi="Arial" w:cs="Arial"/>
                <w:bCs/>
                <w:sz w:val="22"/>
                <w:szCs w:val="22"/>
              </w:rPr>
              <w:t>przypadku uzyskania mniejszej liczby punktów kryterium zostanie uznane za niespełnione.</w:t>
            </w:r>
          </w:p>
          <w:p w14:paraId="7B14444B"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538CF352" w14:textId="77777777" w:rsidR="00315453" w:rsidRPr="00315453" w:rsidRDefault="00315453" w:rsidP="00315453">
            <w:pPr>
              <w:spacing w:before="120" w:after="120" w:line="271" w:lineRule="auto"/>
              <w:rPr>
                <w:rFonts w:ascii="Arial" w:hAnsi="Arial" w:cs="Arial"/>
                <w:bCs/>
                <w:sz w:val="22"/>
                <w:szCs w:val="22"/>
              </w:rPr>
            </w:pPr>
          </w:p>
          <w:p w14:paraId="615F7737" w14:textId="77777777" w:rsidR="00315453" w:rsidRPr="00315453" w:rsidRDefault="00315453" w:rsidP="00315453">
            <w:pPr>
              <w:spacing w:before="120" w:after="120" w:line="271" w:lineRule="auto"/>
              <w:rPr>
                <w:rFonts w:ascii="Arial" w:hAnsi="Arial" w:cs="Arial"/>
                <w:b/>
                <w:sz w:val="22"/>
                <w:szCs w:val="22"/>
                <w:u w:val="single"/>
              </w:rPr>
            </w:pPr>
            <w:r w:rsidRPr="00315453">
              <w:rPr>
                <w:rFonts w:ascii="Arial" w:hAnsi="Arial" w:cs="Arial"/>
                <w:b/>
                <w:sz w:val="22"/>
                <w:szCs w:val="22"/>
                <w:u w:val="single"/>
              </w:rPr>
              <w:t>Dodatkowe informacje:</w:t>
            </w:r>
          </w:p>
          <w:p w14:paraId="7247107B" w14:textId="266D5E6F"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 </w:t>
            </w:r>
            <w:r w:rsidRPr="00CE3CC9">
              <w:rPr>
                <w:rFonts w:ascii="Arial" w:hAnsi="Arial" w:cs="Arial"/>
                <w:bCs/>
                <w:i/>
                <w:iCs/>
                <w:sz w:val="22"/>
                <w:szCs w:val="22"/>
              </w:rPr>
              <w:t>Instrukcji wypełniania wniosku o dofinansowanie projektu.</w:t>
            </w:r>
          </w:p>
        </w:tc>
      </w:tr>
      <w:tr w:rsidR="00315453" w:rsidRPr="00E37160" w14:paraId="35360864" w14:textId="77777777" w:rsidTr="000B546D">
        <w:tc>
          <w:tcPr>
            <w:tcW w:w="817" w:type="dxa"/>
          </w:tcPr>
          <w:p w14:paraId="2C576AFF"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30B092A0" w14:textId="4CEE7E9B" w:rsidR="00315453" w:rsidRPr="00965251" w:rsidRDefault="00315453"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Doświadczenie wnioskodawcy i partnerów (jeśli dotyczy)</w:t>
            </w:r>
          </w:p>
        </w:tc>
        <w:tc>
          <w:tcPr>
            <w:tcW w:w="2693" w:type="dxa"/>
          </w:tcPr>
          <w:p w14:paraId="0B446390" w14:textId="77777777" w:rsidR="00965251" w:rsidRDefault="00315453" w:rsidP="00315453">
            <w:pPr>
              <w:spacing w:before="120" w:after="120" w:line="271" w:lineRule="auto"/>
            </w:pPr>
            <w:r w:rsidRPr="00315453">
              <w:rPr>
                <w:rFonts w:ascii="Arial" w:hAnsi="Arial" w:cs="Arial"/>
                <w:bCs/>
                <w:sz w:val="22"/>
                <w:szCs w:val="22"/>
              </w:rPr>
              <w:t>W ramach kryterium weryfikowane jest doświadczenie  wnioskodawcy i partnerów (jeśli dotyczy) w kontekście dotychczasowej działalności danego wnioskodawcy i partnerów (jeśli dotyczy) wraz z uzasadnieniem w trzech aspektach:</w:t>
            </w:r>
            <w:r>
              <w:t xml:space="preserve"> </w:t>
            </w:r>
          </w:p>
          <w:p w14:paraId="5D460B13" w14:textId="35309AC9" w:rsidR="00315453" w:rsidRPr="00315453" w:rsidRDefault="00965251" w:rsidP="00315453">
            <w:pPr>
              <w:spacing w:before="120" w:after="120" w:line="271" w:lineRule="auto"/>
              <w:rPr>
                <w:rFonts w:ascii="Arial" w:hAnsi="Arial" w:cs="Arial"/>
                <w:bCs/>
                <w:sz w:val="22"/>
                <w:szCs w:val="22"/>
              </w:rPr>
            </w:pPr>
            <w:r>
              <w:rPr>
                <w:rFonts w:ascii="Arial" w:hAnsi="Arial" w:cs="Arial"/>
                <w:bCs/>
                <w:sz w:val="22"/>
                <w:szCs w:val="22"/>
              </w:rPr>
              <w:t>-</w:t>
            </w:r>
            <w:r w:rsidR="00315453" w:rsidRPr="00315453">
              <w:rPr>
                <w:rFonts w:ascii="Arial" w:hAnsi="Arial" w:cs="Arial"/>
                <w:bCs/>
                <w:sz w:val="22"/>
                <w:szCs w:val="22"/>
              </w:rPr>
              <w:tab/>
              <w:t>w obszarze wsparcia projektu,</w:t>
            </w:r>
          </w:p>
          <w:p w14:paraId="6323C00D" w14:textId="51D44EF1" w:rsidR="00315453" w:rsidRPr="00315453" w:rsidRDefault="00965251" w:rsidP="00315453">
            <w:pPr>
              <w:spacing w:before="120" w:after="120" w:line="271" w:lineRule="auto"/>
              <w:rPr>
                <w:rFonts w:ascii="Arial" w:hAnsi="Arial" w:cs="Arial"/>
                <w:bCs/>
                <w:sz w:val="22"/>
                <w:szCs w:val="22"/>
              </w:rPr>
            </w:pPr>
            <w:r>
              <w:rPr>
                <w:rFonts w:ascii="Arial" w:hAnsi="Arial" w:cs="Arial"/>
                <w:bCs/>
                <w:sz w:val="22"/>
                <w:szCs w:val="22"/>
              </w:rPr>
              <w:t>-</w:t>
            </w:r>
            <w:r w:rsidR="00315453" w:rsidRPr="00315453">
              <w:rPr>
                <w:rFonts w:ascii="Arial" w:hAnsi="Arial" w:cs="Arial"/>
                <w:bCs/>
                <w:sz w:val="22"/>
                <w:szCs w:val="22"/>
              </w:rPr>
              <w:tab/>
              <w:t xml:space="preserve">na rzecz grupy docelowej, do której </w:t>
            </w:r>
            <w:r w:rsidR="00315453" w:rsidRPr="00315453">
              <w:rPr>
                <w:rFonts w:ascii="Arial" w:hAnsi="Arial" w:cs="Arial"/>
                <w:bCs/>
                <w:sz w:val="22"/>
                <w:szCs w:val="22"/>
              </w:rPr>
              <w:lastRenderedPageBreak/>
              <w:t xml:space="preserve">skierowany będzie projekt, </w:t>
            </w:r>
          </w:p>
          <w:p w14:paraId="6D8B9EFE" w14:textId="08ABB484" w:rsidR="00315453" w:rsidRPr="00315453" w:rsidRDefault="00965251" w:rsidP="00315453">
            <w:pPr>
              <w:spacing w:before="120" w:after="120" w:line="271" w:lineRule="auto"/>
              <w:rPr>
                <w:rFonts w:ascii="Arial" w:hAnsi="Arial" w:cs="Arial"/>
                <w:bCs/>
                <w:sz w:val="22"/>
                <w:szCs w:val="22"/>
              </w:rPr>
            </w:pPr>
            <w:r>
              <w:rPr>
                <w:rFonts w:ascii="Arial" w:hAnsi="Arial" w:cs="Arial"/>
                <w:bCs/>
                <w:sz w:val="22"/>
                <w:szCs w:val="22"/>
              </w:rPr>
              <w:t>-</w:t>
            </w:r>
            <w:r w:rsidR="00315453" w:rsidRPr="00315453">
              <w:rPr>
                <w:rFonts w:ascii="Arial" w:hAnsi="Arial" w:cs="Arial"/>
                <w:bCs/>
                <w:sz w:val="22"/>
                <w:szCs w:val="22"/>
              </w:rPr>
              <w:tab/>
              <w:t>na terytorium, którego będzie dotyczyć realizacja projektu.</w:t>
            </w:r>
          </w:p>
          <w:p w14:paraId="205F622C" w14:textId="77777777" w:rsidR="00315453" w:rsidRPr="00315453" w:rsidRDefault="00315453" w:rsidP="00315453">
            <w:pPr>
              <w:spacing w:before="120" w:after="120" w:line="271" w:lineRule="auto"/>
              <w:rPr>
                <w:rFonts w:ascii="Arial" w:hAnsi="Arial" w:cs="Arial"/>
                <w:bCs/>
                <w:sz w:val="22"/>
                <w:szCs w:val="22"/>
              </w:rPr>
            </w:pPr>
          </w:p>
          <w:p w14:paraId="0645FB0B"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będzie weryfikowane na podstawie treści wniosku o dofinansowanie projektu.</w:t>
            </w:r>
          </w:p>
          <w:p w14:paraId="00F5E3BD" w14:textId="45BC8C4B"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nie dotyczy projektów PUP realizowanych w trybie niekonkurencyjnym.</w:t>
            </w:r>
          </w:p>
        </w:tc>
        <w:tc>
          <w:tcPr>
            <w:tcW w:w="3969" w:type="dxa"/>
          </w:tcPr>
          <w:p w14:paraId="59F76D9C"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lastRenderedPageBreak/>
              <w:t>Ocena spełniania kryterium dokonywana jest w ramach skali punktowej.</w:t>
            </w:r>
          </w:p>
          <w:p w14:paraId="0434D025" w14:textId="77777777" w:rsidR="00315453" w:rsidRPr="00315453" w:rsidRDefault="00315453" w:rsidP="00315453">
            <w:pPr>
              <w:spacing w:before="120" w:after="120" w:line="271" w:lineRule="auto"/>
              <w:rPr>
                <w:rFonts w:ascii="Arial" w:hAnsi="Arial" w:cs="Arial"/>
                <w:bCs/>
                <w:sz w:val="22"/>
                <w:szCs w:val="22"/>
              </w:rPr>
            </w:pPr>
          </w:p>
          <w:p w14:paraId="7921C014"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Skala punktów: 0-10.</w:t>
            </w:r>
          </w:p>
          <w:p w14:paraId="6CE779FF" w14:textId="6B26D9CD"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Kryterium zostanie spełnione, jeżeli podczas jego oceny zostanie przyznanych minimum 6 punktów. W przypadku uzyskania mniejszej liczby</w:t>
            </w:r>
            <w:r>
              <w:t xml:space="preserve"> </w:t>
            </w:r>
            <w:r w:rsidRPr="00315453">
              <w:rPr>
                <w:rFonts w:ascii="Arial" w:hAnsi="Arial" w:cs="Arial"/>
                <w:bCs/>
                <w:sz w:val="22"/>
                <w:szCs w:val="22"/>
              </w:rPr>
              <w:t>punktów kryterium zostanie uznane za niespełnione.</w:t>
            </w:r>
          </w:p>
          <w:p w14:paraId="07401058" w14:textId="77777777" w:rsidR="00315453" w:rsidRPr="00315453"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rozstrzygające stosowane jest: w sytuacji, gdy więcej niż jeden projekt otrzyma taką samą liczbę punktów. Kryterium to będzie brane </w:t>
            </w:r>
            <w:r w:rsidRPr="00315453">
              <w:rPr>
                <w:rFonts w:ascii="Arial" w:hAnsi="Arial" w:cs="Arial"/>
                <w:bCs/>
                <w:sz w:val="22"/>
                <w:szCs w:val="22"/>
              </w:rPr>
              <w:lastRenderedPageBreak/>
              <w:t>pod uwagę w czwartej kolejności przy umieszczaniu projektu na liście ocenionych projektów i podejmowaniu decyzji o przyznaniu dofinansowania.</w:t>
            </w:r>
          </w:p>
          <w:p w14:paraId="3FBFB83E" w14:textId="77777777" w:rsidR="00315453" w:rsidRPr="00315453" w:rsidRDefault="00315453" w:rsidP="00315453">
            <w:pPr>
              <w:spacing w:before="120" w:after="120" w:line="271" w:lineRule="auto"/>
              <w:rPr>
                <w:rFonts w:ascii="Arial" w:hAnsi="Arial" w:cs="Arial"/>
                <w:bCs/>
                <w:sz w:val="22"/>
                <w:szCs w:val="22"/>
              </w:rPr>
            </w:pPr>
          </w:p>
          <w:p w14:paraId="390BE5CF" w14:textId="77777777" w:rsidR="00315453" w:rsidRPr="00965251" w:rsidRDefault="00315453" w:rsidP="00315453">
            <w:pPr>
              <w:spacing w:before="120" w:after="120" w:line="271" w:lineRule="auto"/>
              <w:rPr>
                <w:rFonts w:ascii="Arial" w:hAnsi="Arial" w:cs="Arial"/>
                <w:b/>
                <w:sz w:val="22"/>
                <w:szCs w:val="22"/>
                <w:u w:val="single"/>
              </w:rPr>
            </w:pPr>
            <w:r w:rsidRPr="00965251">
              <w:rPr>
                <w:rFonts w:ascii="Arial" w:hAnsi="Arial" w:cs="Arial"/>
                <w:b/>
                <w:sz w:val="22"/>
                <w:szCs w:val="22"/>
                <w:u w:val="single"/>
              </w:rPr>
              <w:t>Dodatkowe informacje:</w:t>
            </w:r>
          </w:p>
          <w:p w14:paraId="742E7471" w14:textId="187C1463" w:rsidR="00315453" w:rsidRPr="00E37160" w:rsidRDefault="00315453" w:rsidP="00315453">
            <w:pPr>
              <w:spacing w:before="120" w:after="120" w:line="271" w:lineRule="auto"/>
              <w:rPr>
                <w:rFonts w:ascii="Arial" w:hAnsi="Arial" w:cs="Arial"/>
                <w:bCs/>
                <w:sz w:val="22"/>
                <w:szCs w:val="22"/>
              </w:rPr>
            </w:pPr>
            <w:r w:rsidRPr="00315453">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CE3CC9">
              <w:rPr>
                <w:rFonts w:ascii="Arial" w:hAnsi="Arial" w:cs="Arial"/>
                <w:bCs/>
                <w:i/>
                <w:iCs/>
                <w:sz w:val="22"/>
                <w:szCs w:val="22"/>
              </w:rPr>
              <w:t>Instrukcji wypełniania wniosku o dofinansowanie projektu</w:t>
            </w:r>
            <w:r w:rsidRPr="00315453">
              <w:rPr>
                <w:rFonts w:ascii="Arial" w:hAnsi="Arial" w:cs="Arial"/>
                <w:bCs/>
                <w:sz w:val="22"/>
                <w:szCs w:val="22"/>
              </w:rPr>
              <w:t>.</w:t>
            </w:r>
          </w:p>
        </w:tc>
      </w:tr>
      <w:tr w:rsidR="00315453" w:rsidRPr="00E37160" w14:paraId="13E6D630" w14:textId="77777777" w:rsidTr="000B546D">
        <w:tc>
          <w:tcPr>
            <w:tcW w:w="817" w:type="dxa"/>
          </w:tcPr>
          <w:p w14:paraId="31D90B0C" w14:textId="77777777" w:rsidR="00315453" w:rsidRPr="00965251" w:rsidRDefault="00315453" w:rsidP="003A3602">
            <w:pPr>
              <w:pStyle w:val="Akapitzlist"/>
              <w:numPr>
                <w:ilvl w:val="0"/>
                <w:numId w:val="37"/>
              </w:numPr>
              <w:spacing w:before="120" w:after="120" w:line="271" w:lineRule="auto"/>
              <w:ind w:left="0" w:firstLine="0"/>
              <w:contextualSpacing w:val="0"/>
              <w:rPr>
                <w:rFonts w:ascii="Arial" w:hAnsi="Arial"/>
                <w:b/>
                <w:bCs/>
                <w:sz w:val="22"/>
                <w:lang w:val="pl-PL"/>
              </w:rPr>
            </w:pPr>
          </w:p>
        </w:tc>
        <w:tc>
          <w:tcPr>
            <w:tcW w:w="1701" w:type="dxa"/>
          </w:tcPr>
          <w:p w14:paraId="6E8990D1" w14:textId="060C9175" w:rsidR="00315453" w:rsidRPr="00965251" w:rsidRDefault="00965251" w:rsidP="000B546D">
            <w:pPr>
              <w:spacing w:before="120" w:after="120" w:line="271" w:lineRule="auto"/>
              <w:rPr>
                <w:rFonts w:ascii="Arial" w:hAnsi="Arial" w:cs="Arial"/>
                <w:b/>
                <w:bCs/>
                <w:color w:val="FF0000"/>
                <w:sz w:val="22"/>
                <w:szCs w:val="22"/>
              </w:rPr>
            </w:pPr>
            <w:r w:rsidRPr="00A720BB">
              <w:rPr>
                <w:rFonts w:ascii="Arial" w:hAnsi="Arial" w:cs="Arial"/>
                <w:b/>
                <w:bCs/>
                <w:sz w:val="22"/>
                <w:szCs w:val="22"/>
              </w:rPr>
              <w:t>Budżet projektu</w:t>
            </w:r>
          </w:p>
        </w:tc>
        <w:tc>
          <w:tcPr>
            <w:tcW w:w="2693" w:type="dxa"/>
          </w:tcPr>
          <w:p w14:paraId="6BE55BD9"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 xml:space="preserve">W ramach kryterium weryfikowana jest: </w:t>
            </w:r>
          </w:p>
          <w:p w14:paraId="59018978" w14:textId="7F1778C2"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zgodność wydatków z Wytycznymi dotyczącymi kwalifikowalności wydatków na lata 2021-2027, w szczególności niezbędność wydatków do osiągania celów projektu,</w:t>
            </w:r>
          </w:p>
          <w:p w14:paraId="2750C4FF" w14:textId="6B6B723D" w:rsidR="00965251" w:rsidRDefault="00965251" w:rsidP="00965251">
            <w:pPr>
              <w:spacing w:before="120" w:after="120" w:line="271" w:lineRule="auto"/>
            </w:pPr>
            <w:r>
              <w:rPr>
                <w:rFonts w:ascii="Arial" w:hAnsi="Arial" w:cs="Arial"/>
                <w:bCs/>
                <w:sz w:val="22"/>
                <w:szCs w:val="22"/>
              </w:rPr>
              <w:t>-</w:t>
            </w:r>
            <w:r w:rsidRPr="00965251">
              <w:rPr>
                <w:rFonts w:ascii="Arial" w:hAnsi="Arial" w:cs="Arial"/>
                <w:bCs/>
                <w:sz w:val="22"/>
                <w:szCs w:val="22"/>
              </w:rPr>
              <w:tab/>
              <w:t>zgodność z SZOP w zakresie wymaganego poziomu cross-</w:t>
            </w:r>
            <w:proofErr w:type="spellStart"/>
            <w:r w:rsidRPr="00965251">
              <w:rPr>
                <w:rFonts w:ascii="Arial" w:hAnsi="Arial" w:cs="Arial"/>
                <w:bCs/>
                <w:sz w:val="22"/>
                <w:szCs w:val="22"/>
              </w:rPr>
              <w:t>financingu</w:t>
            </w:r>
            <w:proofErr w:type="spellEnd"/>
            <w:r w:rsidRPr="00965251">
              <w:rPr>
                <w:rFonts w:ascii="Arial" w:hAnsi="Arial" w:cs="Arial"/>
                <w:bCs/>
                <w:sz w:val="22"/>
                <w:szCs w:val="22"/>
              </w:rPr>
              <w:t>, (jeśli dotyczy),</w:t>
            </w:r>
            <w:r>
              <w:t xml:space="preserve"> </w:t>
            </w:r>
          </w:p>
          <w:p w14:paraId="23156AF6" w14:textId="02727633"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zgodność ze stawkami jednostkowymi (jeśli dotyczy) oraz standardem i cenami rynkowymi określonymi w regulaminie wyboru,</w:t>
            </w:r>
          </w:p>
          <w:p w14:paraId="07B52BA6" w14:textId="311CAFFC"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 xml:space="preserve">w ramach kwot ryczałtowych (jeśli </w:t>
            </w:r>
            <w:r w:rsidRPr="00965251">
              <w:rPr>
                <w:rFonts w:ascii="Arial" w:hAnsi="Arial" w:cs="Arial"/>
                <w:bCs/>
                <w:sz w:val="22"/>
                <w:szCs w:val="22"/>
              </w:rPr>
              <w:lastRenderedPageBreak/>
              <w:t>dotyczy) - wykazanie uzasadnienia racjonalności i niezbędności każdego wydatku w budżecie projektu.</w:t>
            </w:r>
          </w:p>
          <w:p w14:paraId="4C582F55" w14:textId="22C28945" w:rsidR="00965251" w:rsidRPr="00965251" w:rsidRDefault="00965251" w:rsidP="00965251">
            <w:pPr>
              <w:spacing w:before="120" w:after="120" w:line="271" w:lineRule="auto"/>
              <w:rPr>
                <w:rFonts w:ascii="Arial" w:hAnsi="Arial" w:cs="Arial"/>
                <w:bCs/>
                <w:sz w:val="22"/>
                <w:szCs w:val="22"/>
              </w:rPr>
            </w:pPr>
            <w:r>
              <w:rPr>
                <w:rFonts w:ascii="Arial" w:hAnsi="Arial" w:cs="Arial"/>
                <w:bCs/>
                <w:sz w:val="22"/>
                <w:szCs w:val="22"/>
              </w:rPr>
              <w:t>-</w:t>
            </w:r>
            <w:r w:rsidRPr="00965251">
              <w:rPr>
                <w:rFonts w:ascii="Arial" w:hAnsi="Arial" w:cs="Arial"/>
                <w:bCs/>
                <w:sz w:val="22"/>
                <w:szCs w:val="22"/>
              </w:rPr>
              <w:tab/>
              <w:t>zgodność budżetu z treścią wniosku oraz montażu finansowego z regulaminem wyboru.</w:t>
            </w:r>
          </w:p>
          <w:p w14:paraId="6E1CBA46" w14:textId="77777777" w:rsidR="00965251" w:rsidRPr="00965251" w:rsidRDefault="00965251" w:rsidP="00965251">
            <w:pPr>
              <w:spacing w:before="120" w:after="120" w:line="271" w:lineRule="auto"/>
              <w:rPr>
                <w:rFonts w:ascii="Arial" w:hAnsi="Arial" w:cs="Arial"/>
                <w:bCs/>
                <w:sz w:val="22"/>
                <w:szCs w:val="22"/>
              </w:rPr>
            </w:pPr>
          </w:p>
          <w:p w14:paraId="2E858A61" w14:textId="5F230CEF" w:rsidR="00315453" w:rsidRPr="00E37160"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Kryterium będzie weryfikowane na podstawie treści wniosku o   dofinansowanie projektu.</w:t>
            </w:r>
          </w:p>
        </w:tc>
        <w:tc>
          <w:tcPr>
            <w:tcW w:w="3969" w:type="dxa"/>
          </w:tcPr>
          <w:p w14:paraId="7201FC9D"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lastRenderedPageBreak/>
              <w:t>Ocena spełniania kryterium dokonywana jest w ramach skali punktowej.</w:t>
            </w:r>
          </w:p>
          <w:p w14:paraId="5144FC89" w14:textId="77777777" w:rsidR="00965251" w:rsidRPr="00965251" w:rsidRDefault="00965251" w:rsidP="00965251">
            <w:pPr>
              <w:spacing w:before="120" w:after="120" w:line="271" w:lineRule="auto"/>
              <w:rPr>
                <w:rFonts w:ascii="Arial" w:hAnsi="Arial" w:cs="Arial"/>
                <w:bCs/>
                <w:sz w:val="22"/>
                <w:szCs w:val="22"/>
              </w:rPr>
            </w:pPr>
          </w:p>
          <w:p w14:paraId="5E98E404"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Skala punktów: 0-15.</w:t>
            </w:r>
          </w:p>
          <w:p w14:paraId="2A705BE6" w14:textId="7777777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25F76BCB" w14:textId="7121DB27" w:rsidR="00965251" w:rsidRPr="00965251"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965251">
              <w:rPr>
                <w:rFonts w:ascii="Arial" w:hAnsi="Arial" w:cs="Arial"/>
                <w:bCs/>
                <w:sz w:val="22"/>
                <w:szCs w:val="22"/>
              </w:rPr>
              <w:t>piatej</w:t>
            </w:r>
            <w:proofErr w:type="spellEnd"/>
            <w:r w:rsidRPr="00965251">
              <w:rPr>
                <w:rFonts w:ascii="Arial" w:hAnsi="Arial" w:cs="Arial"/>
                <w:bCs/>
                <w:sz w:val="22"/>
                <w:szCs w:val="22"/>
              </w:rPr>
              <w:t xml:space="preserve"> kolejności przy umieszczaniu projektu na liście</w:t>
            </w:r>
            <w:r>
              <w:t xml:space="preserve"> </w:t>
            </w:r>
            <w:r w:rsidRPr="00965251">
              <w:rPr>
                <w:rFonts w:ascii="Arial" w:hAnsi="Arial" w:cs="Arial"/>
                <w:bCs/>
                <w:sz w:val="22"/>
                <w:szCs w:val="22"/>
              </w:rPr>
              <w:t>ocenionych projektów i podejmowaniu decyzji o przyznaniu dofinansowania.</w:t>
            </w:r>
          </w:p>
          <w:p w14:paraId="1FEF0A36" w14:textId="77777777" w:rsidR="00965251" w:rsidRPr="00965251" w:rsidRDefault="00965251" w:rsidP="00965251">
            <w:pPr>
              <w:spacing w:before="120" w:after="120" w:line="271" w:lineRule="auto"/>
              <w:rPr>
                <w:rFonts w:ascii="Arial" w:hAnsi="Arial" w:cs="Arial"/>
                <w:b/>
                <w:sz w:val="22"/>
                <w:szCs w:val="22"/>
                <w:u w:val="single"/>
              </w:rPr>
            </w:pPr>
          </w:p>
          <w:p w14:paraId="30678DB0" w14:textId="77777777" w:rsidR="00965251" w:rsidRPr="00965251" w:rsidRDefault="00965251" w:rsidP="00965251">
            <w:pPr>
              <w:spacing w:before="120" w:after="120" w:line="271" w:lineRule="auto"/>
              <w:rPr>
                <w:rFonts w:ascii="Arial" w:hAnsi="Arial" w:cs="Arial"/>
                <w:b/>
                <w:sz w:val="22"/>
                <w:szCs w:val="22"/>
                <w:u w:val="single"/>
              </w:rPr>
            </w:pPr>
            <w:r w:rsidRPr="00965251">
              <w:rPr>
                <w:rFonts w:ascii="Arial" w:hAnsi="Arial" w:cs="Arial"/>
                <w:b/>
                <w:sz w:val="22"/>
                <w:szCs w:val="22"/>
                <w:u w:val="single"/>
              </w:rPr>
              <w:t>Dodatkowe informacje:</w:t>
            </w:r>
          </w:p>
          <w:p w14:paraId="541A66CE" w14:textId="0FB36B23" w:rsidR="00315453" w:rsidRPr="00E37160" w:rsidRDefault="00965251" w:rsidP="00965251">
            <w:pPr>
              <w:spacing w:before="120" w:after="120" w:line="271" w:lineRule="auto"/>
              <w:rPr>
                <w:rFonts w:ascii="Arial" w:hAnsi="Arial" w:cs="Arial"/>
                <w:bCs/>
                <w:sz w:val="22"/>
                <w:szCs w:val="22"/>
              </w:rPr>
            </w:pPr>
            <w:r w:rsidRPr="00965251">
              <w:rPr>
                <w:rFonts w:ascii="Arial" w:hAnsi="Arial" w:cs="Arial"/>
                <w:bCs/>
                <w:sz w:val="22"/>
                <w:szCs w:val="22"/>
              </w:rPr>
              <w:t xml:space="preserve">Kryterium zostanie zweryfikowane na podstawie treści wniosku o </w:t>
            </w:r>
            <w:r w:rsidRPr="00965251">
              <w:rPr>
                <w:rFonts w:ascii="Arial" w:hAnsi="Arial" w:cs="Arial"/>
                <w:bCs/>
                <w:sz w:val="22"/>
                <w:szCs w:val="22"/>
              </w:rPr>
              <w:lastRenderedPageBreak/>
              <w:t xml:space="preserve">dofinasowanie w szczególności w oparciu o sekcję V Budżet projektu oraz VIII Uzasadnienie wydatków.  Zakres wymaganych informacji został określony w </w:t>
            </w:r>
            <w:r w:rsidRPr="00CE3CC9">
              <w:rPr>
                <w:rFonts w:ascii="Arial" w:hAnsi="Arial" w:cs="Arial"/>
                <w:bCs/>
                <w:i/>
                <w:iCs/>
                <w:sz w:val="22"/>
                <w:szCs w:val="22"/>
              </w:rPr>
              <w:t>Instrukcji wypełniania wniosku o dofinansowanie projektu.</w:t>
            </w:r>
            <w:r w:rsidRPr="00965251">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1A38645" w:rsidR="00B17B7D" w:rsidRPr="00E37160" w:rsidRDefault="008875A4" w:rsidP="003A3602">
      <w:pPr>
        <w:pStyle w:val="Akapitzlist"/>
        <w:numPr>
          <w:ilvl w:val="0"/>
          <w:numId w:val="8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003216E2">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5 ustawy. Kryteria mają charakter fakultatywny i nie są obowiązkowe dla udziału projektu w dalszym postępowaniu (etap </w:t>
      </w:r>
      <w:proofErr w:type="spellStart"/>
      <w:r w:rsidR="006503CF" w:rsidRPr="00E37160">
        <w:rPr>
          <w:rFonts w:ascii="Arial" w:hAnsi="Arial" w:cs="Arial"/>
          <w:sz w:val="22"/>
          <w:szCs w:val="22"/>
          <w:lang w:val="pl-PL"/>
        </w:rPr>
        <w:t>I</w:t>
      </w:r>
      <w:r w:rsidR="0022687A" w:rsidRPr="00E37160">
        <w:rPr>
          <w:rFonts w:ascii="Arial" w:hAnsi="Arial" w:cs="Arial"/>
          <w:sz w:val="22"/>
          <w:szCs w:val="22"/>
          <w:lang w:val="pl-PL"/>
        </w:rPr>
        <w:t>V</w:t>
      </w:r>
      <w:r w:rsidR="008B2606" w:rsidRPr="00E37160">
        <w:rPr>
          <w:rFonts w:ascii="Arial" w:hAnsi="Arial" w:cs="Arial"/>
          <w:sz w:val="22"/>
          <w:szCs w:val="22"/>
          <w:lang w:val="pl-PL"/>
        </w:rPr>
        <w:t>jeśli</w:t>
      </w:r>
      <w:proofErr w:type="spellEnd"/>
      <w:r w:rsidR="008B2606" w:rsidRPr="00E37160">
        <w:rPr>
          <w:rFonts w:ascii="Arial" w:hAnsi="Arial" w:cs="Arial"/>
          <w:sz w:val="22"/>
          <w:szCs w:val="22"/>
          <w:lang w:val="pl-PL"/>
        </w:rPr>
        <w:t xml:space="preserve"> dotyczy </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6962DB4F"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C527528" w14:textId="77777777" w:rsidR="008B2606" w:rsidRDefault="00846FD5" w:rsidP="000B546D">
            <w:pPr>
              <w:spacing w:before="120" w:after="120" w:line="271" w:lineRule="auto"/>
              <w:rPr>
                <w:rFonts w:ascii="Arial" w:hAnsi="Arial" w:cs="Arial"/>
                <w:b/>
                <w:sz w:val="22"/>
                <w:szCs w:val="22"/>
              </w:rPr>
            </w:pPr>
            <w:r w:rsidRPr="00846FD5">
              <w:rPr>
                <w:rFonts w:ascii="Arial" w:hAnsi="Arial" w:cs="Arial"/>
                <w:b/>
                <w:sz w:val="22"/>
                <w:szCs w:val="22"/>
              </w:rPr>
              <w:t>Preferencje rekrutacji</w:t>
            </w:r>
          </w:p>
          <w:p w14:paraId="06C125CE" w14:textId="77777777" w:rsidR="00846FD5" w:rsidRDefault="00846FD5" w:rsidP="000B546D">
            <w:pPr>
              <w:spacing w:before="120" w:after="120" w:line="271" w:lineRule="auto"/>
              <w:rPr>
                <w:rFonts w:ascii="Arial" w:hAnsi="Arial" w:cs="Arial"/>
                <w:bCs/>
                <w:sz w:val="22"/>
                <w:szCs w:val="22"/>
              </w:rPr>
            </w:pPr>
            <w:r>
              <w:rPr>
                <w:rFonts w:ascii="Arial" w:hAnsi="Arial" w:cs="Arial"/>
                <w:bCs/>
                <w:sz w:val="22"/>
                <w:szCs w:val="22"/>
              </w:rPr>
              <w:t>Projekt zakłada, że kryteria rekrutacji do projektu będą zapewniać preferencje dla osób, które po agresji Federacji Rosyjskiej na Ukrainę zostały objęte ochroną czasową.</w:t>
            </w:r>
          </w:p>
          <w:p w14:paraId="46B2491D" w14:textId="77777777" w:rsidR="00846FD5" w:rsidRDefault="00846FD5" w:rsidP="000B546D">
            <w:pPr>
              <w:spacing w:before="120" w:after="120" w:line="271" w:lineRule="auto"/>
              <w:rPr>
                <w:rFonts w:ascii="Arial" w:hAnsi="Arial" w:cs="Arial"/>
                <w:bCs/>
                <w:sz w:val="22"/>
                <w:szCs w:val="22"/>
              </w:rPr>
            </w:pPr>
          </w:p>
          <w:p w14:paraId="7D2EE791" w14:textId="77777777" w:rsidR="00846FD5" w:rsidRDefault="00846FD5" w:rsidP="000B546D">
            <w:pPr>
              <w:spacing w:before="120" w:after="120" w:line="271" w:lineRule="auto"/>
              <w:rPr>
                <w:rFonts w:ascii="Arial" w:hAnsi="Arial" w:cs="Arial"/>
                <w:bCs/>
                <w:sz w:val="22"/>
                <w:szCs w:val="22"/>
              </w:rPr>
            </w:pPr>
            <w:r>
              <w:rPr>
                <w:rFonts w:ascii="Arial" w:hAnsi="Arial" w:cs="Arial"/>
                <w:bCs/>
                <w:sz w:val="22"/>
                <w:szCs w:val="22"/>
              </w:rPr>
              <w:t>Zasady oceny:</w:t>
            </w:r>
          </w:p>
          <w:p w14:paraId="67827FDE" w14:textId="68B7DFAA" w:rsidR="00846FD5" w:rsidRPr="00846FD5" w:rsidRDefault="00846FD5" w:rsidP="000B546D">
            <w:pPr>
              <w:spacing w:before="120" w:after="120" w:line="271" w:lineRule="auto"/>
              <w:rPr>
                <w:rFonts w:ascii="Arial" w:hAnsi="Arial" w:cs="Arial"/>
                <w:bCs/>
                <w:sz w:val="22"/>
                <w:szCs w:val="22"/>
              </w:rPr>
            </w:pPr>
            <w:r>
              <w:rPr>
                <w:rFonts w:ascii="Arial" w:hAnsi="Arial" w:cs="Arial"/>
                <w:bCs/>
                <w:sz w:val="22"/>
                <w:szCs w:val="22"/>
              </w:rPr>
              <w:lastRenderedPageBreak/>
              <w:t>Kryterium zostanie zweryfikowane na podstawie treści wniosku o dofinansowanie projektu.</w:t>
            </w:r>
          </w:p>
        </w:tc>
        <w:tc>
          <w:tcPr>
            <w:tcW w:w="3969" w:type="dxa"/>
          </w:tcPr>
          <w:p w14:paraId="76D799A5" w14:textId="77777777" w:rsidR="008B2606" w:rsidRDefault="00846FD5" w:rsidP="000B546D">
            <w:pPr>
              <w:spacing w:before="120" w:after="120" w:line="271" w:lineRule="auto"/>
              <w:rPr>
                <w:rFonts w:ascii="Arial" w:hAnsi="Arial" w:cs="Arial"/>
                <w:bCs/>
                <w:sz w:val="22"/>
                <w:szCs w:val="22"/>
              </w:rPr>
            </w:pPr>
            <w:r>
              <w:rPr>
                <w:rFonts w:ascii="Arial" w:hAnsi="Arial" w:cs="Arial"/>
                <w:bCs/>
                <w:sz w:val="22"/>
                <w:szCs w:val="22"/>
              </w:rPr>
              <w:lastRenderedPageBreak/>
              <w:t>Kryterium punktowe:</w:t>
            </w:r>
          </w:p>
          <w:p w14:paraId="09B72492" w14:textId="44C7AB90" w:rsidR="00846FD5" w:rsidRDefault="00846FD5" w:rsidP="00A760F6">
            <w:pPr>
              <w:pStyle w:val="Akapitzlist"/>
              <w:numPr>
                <w:ilvl w:val="0"/>
                <w:numId w:val="103"/>
              </w:numPr>
              <w:spacing w:before="120" w:after="120" w:line="271" w:lineRule="auto"/>
              <w:rPr>
                <w:rFonts w:ascii="Arial" w:hAnsi="Arial" w:cs="Arial"/>
                <w:bCs/>
                <w:sz w:val="22"/>
                <w:szCs w:val="22"/>
              </w:rPr>
            </w:pPr>
            <w:r>
              <w:rPr>
                <w:rFonts w:ascii="Arial" w:hAnsi="Arial" w:cs="Arial"/>
                <w:bCs/>
                <w:sz w:val="22"/>
                <w:szCs w:val="22"/>
              </w:rPr>
              <w:t>5 pkt spełnia kryterium,</w:t>
            </w:r>
          </w:p>
          <w:p w14:paraId="7EF20E4B" w14:textId="3C1611E1" w:rsidR="00846FD5" w:rsidRDefault="00846FD5" w:rsidP="00A760F6">
            <w:pPr>
              <w:pStyle w:val="Akapitzlist"/>
              <w:numPr>
                <w:ilvl w:val="0"/>
                <w:numId w:val="103"/>
              </w:numPr>
              <w:spacing w:before="120" w:after="120" w:line="271" w:lineRule="auto"/>
              <w:rPr>
                <w:rFonts w:ascii="Arial" w:hAnsi="Arial" w:cs="Arial"/>
                <w:bCs/>
                <w:sz w:val="22"/>
                <w:szCs w:val="22"/>
              </w:rPr>
            </w:pPr>
            <w:r>
              <w:rPr>
                <w:rFonts w:ascii="Arial" w:hAnsi="Arial" w:cs="Arial"/>
                <w:bCs/>
                <w:sz w:val="22"/>
                <w:szCs w:val="22"/>
              </w:rPr>
              <w:t>0 pkt nie spełnia kryterium.</w:t>
            </w:r>
          </w:p>
          <w:p w14:paraId="26EF16B2" w14:textId="77777777" w:rsidR="00846FD5" w:rsidRDefault="00846FD5" w:rsidP="00846FD5">
            <w:pPr>
              <w:pStyle w:val="Akapitzlist"/>
              <w:spacing w:before="120" w:after="120" w:line="271" w:lineRule="auto"/>
              <w:rPr>
                <w:rFonts w:ascii="Arial" w:hAnsi="Arial" w:cs="Arial"/>
                <w:bCs/>
                <w:sz w:val="22"/>
                <w:szCs w:val="22"/>
              </w:rPr>
            </w:pPr>
          </w:p>
          <w:p w14:paraId="7E110281" w14:textId="5BC1DC58" w:rsidR="00846FD5" w:rsidRPr="00846FD5" w:rsidRDefault="00846FD5" w:rsidP="00846FD5">
            <w:pPr>
              <w:spacing w:before="120" w:after="120" w:line="271" w:lineRule="auto"/>
              <w:rPr>
                <w:rFonts w:ascii="Arial" w:hAnsi="Arial" w:cs="Arial"/>
                <w:bCs/>
                <w:sz w:val="22"/>
                <w:szCs w:val="22"/>
              </w:rPr>
            </w:pPr>
            <w:r>
              <w:rPr>
                <w:rFonts w:ascii="Arial" w:hAnsi="Arial" w:cs="Arial"/>
                <w:bCs/>
                <w:sz w:val="22"/>
                <w:szCs w:val="22"/>
              </w:rPr>
              <w:t>Spełnienie kryterium nie jest konieczne do przyznania dofinansowania.</w:t>
            </w:r>
          </w:p>
          <w:p w14:paraId="14705546" w14:textId="2C430F0D" w:rsidR="00846FD5" w:rsidRPr="00E37160" w:rsidRDefault="00846FD5" w:rsidP="000B546D">
            <w:pPr>
              <w:spacing w:before="120" w:after="120" w:line="271" w:lineRule="auto"/>
              <w:rPr>
                <w:rFonts w:ascii="Arial" w:hAnsi="Arial" w:cs="Arial"/>
                <w:bCs/>
                <w:sz w:val="22"/>
                <w:szCs w:val="22"/>
              </w:rPr>
            </w:pP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DFA4F2E" w14:textId="77777777" w:rsidR="008B2606" w:rsidRDefault="00846FD5" w:rsidP="000B546D">
            <w:pPr>
              <w:spacing w:before="120" w:after="120" w:line="271" w:lineRule="auto"/>
              <w:rPr>
                <w:rFonts w:ascii="Arial" w:hAnsi="Arial" w:cs="Arial"/>
                <w:b/>
                <w:sz w:val="22"/>
                <w:szCs w:val="22"/>
              </w:rPr>
            </w:pPr>
            <w:r w:rsidRPr="00846FD5">
              <w:rPr>
                <w:rFonts w:ascii="Arial" w:hAnsi="Arial" w:cs="Arial"/>
                <w:b/>
                <w:sz w:val="22"/>
                <w:szCs w:val="22"/>
              </w:rPr>
              <w:t>Doświadczenie</w:t>
            </w:r>
          </w:p>
          <w:p w14:paraId="304D565C" w14:textId="77777777" w:rsidR="0010764D" w:rsidRDefault="00846FD5" w:rsidP="000B546D">
            <w:pPr>
              <w:spacing w:before="120" w:after="120" w:line="271" w:lineRule="auto"/>
              <w:rPr>
                <w:rFonts w:ascii="Arial" w:hAnsi="Arial" w:cs="Arial"/>
                <w:bCs/>
                <w:sz w:val="22"/>
                <w:szCs w:val="22"/>
              </w:rPr>
            </w:pPr>
            <w:r>
              <w:rPr>
                <w:rFonts w:ascii="Arial" w:hAnsi="Arial" w:cs="Arial"/>
                <w:bCs/>
                <w:sz w:val="22"/>
                <w:szCs w:val="22"/>
              </w:rPr>
              <w:t xml:space="preserve">Wnioskodawca lub partner posiada co najmniej 2-letnie doświadczenie (w okresie 5 lat poprzedzających </w:t>
            </w:r>
            <w:r w:rsidR="0010764D">
              <w:rPr>
                <w:rFonts w:ascii="Arial" w:hAnsi="Arial" w:cs="Arial"/>
                <w:bCs/>
                <w:sz w:val="22"/>
                <w:szCs w:val="22"/>
              </w:rPr>
              <w:t>złożenie wniosku o dofinansowanie) w zakresie integracji cudzoziemców, a jego działalność obejmuje integrację cudzoziemców, co potwierdzają odpowiednie zapisy w statucie (lub dokumencie równorzędnym).</w:t>
            </w:r>
          </w:p>
          <w:p w14:paraId="32A503AC" w14:textId="77777777" w:rsidR="0010764D" w:rsidRDefault="0010764D" w:rsidP="000B546D">
            <w:pPr>
              <w:spacing w:before="120" w:after="120" w:line="271" w:lineRule="auto"/>
              <w:rPr>
                <w:rFonts w:ascii="Arial" w:hAnsi="Arial" w:cs="Arial"/>
                <w:bCs/>
                <w:sz w:val="22"/>
                <w:szCs w:val="22"/>
              </w:rPr>
            </w:pPr>
          </w:p>
          <w:p w14:paraId="18340950" w14:textId="77777777" w:rsidR="0010764D" w:rsidRDefault="0010764D" w:rsidP="000B546D">
            <w:pPr>
              <w:spacing w:before="120" w:after="120" w:line="271" w:lineRule="auto"/>
              <w:rPr>
                <w:rFonts w:ascii="Arial" w:hAnsi="Arial" w:cs="Arial"/>
                <w:bCs/>
                <w:sz w:val="22"/>
                <w:szCs w:val="22"/>
              </w:rPr>
            </w:pPr>
            <w:r>
              <w:rPr>
                <w:rFonts w:ascii="Arial" w:hAnsi="Arial" w:cs="Arial"/>
                <w:bCs/>
                <w:sz w:val="22"/>
                <w:szCs w:val="22"/>
              </w:rPr>
              <w:t>Zasady oceny:</w:t>
            </w:r>
          </w:p>
          <w:p w14:paraId="2C41E093" w14:textId="64A06438" w:rsidR="00846FD5" w:rsidRPr="00846FD5" w:rsidRDefault="0010764D" w:rsidP="000B546D">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r w:rsidR="00846FD5">
              <w:rPr>
                <w:rFonts w:ascii="Arial" w:hAnsi="Arial" w:cs="Arial"/>
                <w:bCs/>
                <w:sz w:val="22"/>
                <w:szCs w:val="22"/>
              </w:rPr>
              <w:t xml:space="preserve"> </w:t>
            </w:r>
          </w:p>
        </w:tc>
        <w:tc>
          <w:tcPr>
            <w:tcW w:w="3969" w:type="dxa"/>
          </w:tcPr>
          <w:p w14:paraId="3B519D52" w14:textId="77777777" w:rsidR="008B2606" w:rsidRDefault="0010764D" w:rsidP="000B546D">
            <w:pPr>
              <w:spacing w:before="120" w:after="120" w:line="271" w:lineRule="auto"/>
              <w:rPr>
                <w:rFonts w:ascii="Arial" w:hAnsi="Arial" w:cs="Arial"/>
                <w:bCs/>
                <w:sz w:val="22"/>
                <w:szCs w:val="22"/>
              </w:rPr>
            </w:pPr>
            <w:r>
              <w:rPr>
                <w:rFonts w:ascii="Arial" w:hAnsi="Arial" w:cs="Arial"/>
                <w:bCs/>
                <w:sz w:val="22"/>
                <w:szCs w:val="22"/>
              </w:rPr>
              <w:t>Kryterium punktowe:</w:t>
            </w:r>
          </w:p>
          <w:p w14:paraId="449BAFC9" w14:textId="77777777" w:rsidR="0010764D" w:rsidRDefault="0010764D" w:rsidP="00A760F6">
            <w:pPr>
              <w:pStyle w:val="Akapitzlist"/>
              <w:numPr>
                <w:ilvl w:val="0"/>
                <w:numId w:val="104"/>
              </w:numPr>
              <w:spacing w:before="120" w:after="120" w:line="271" w:lineRule="auto"/>
              <w:rPr>
                <w:rFonts w:ascii="Arial" w:hAnsi="Arial" w:cs="Arial"/>
                <w:bCs/>
                <w:sz w:val="22"/>
                <w:szCs w:val="22"/>
              </w:rPr>
            </w:pPr>
            <w:r>
              <w:rPr>
                <w:rFonts w:ascii="Arial" w:hAnsi="Arial" w:cs="Arial"/>
                <w:bCs/>
                <w:sz w:val="22"/>
                <w:szCs w:val="22"/>
              </w:rPr>
              <w:t>15 pkt spełnia kryterium,</w:t>
            </w:r>
          </w:p>
          <w:p w14:paraId="6CD8C38B" w14:textId="77777777" w:rsidR="0010764D" w:rsidRDefault="0010764D" w:rsidP="00A760F6">
            <w:pPr>
              <w:pStyle w:val="Akapitzlist"/>
              <w:numPr>
                <w:ilvl w:val="0"/>
                <w:numId w:val="104"/>
              </w:numPr>
              <w:spacing w:before="120" w:after="120" w:line="271" w:lineRule="auto"/>
              <w:rPr>
                <w:rFonts w:ascii="Arial" w:hAnsi="Arial" w:cs="Arial"/>
                <w:bCs/>
                <w:sz w:val="22"/>
                <w:szCs w:val="22"/>
              </w:rPr>
            </w:pPr>
            <w:r>
              <w:rPr>
                <w:rFonts w:ascii="Arial" w:hAnsi="Arial" w:cs="Arial"/>
                <w:bCs/>
                <w:sz w:val="22"/>
                <w:szCs w:val="22"/>
              </w:rPr>
              <w:t>0 pkt nie spełnia kryterium.</w:t>
            </w:r>
          </w:p>
          <w:p w14:paraId="65ED7161" w14:textId="77777777" w:rsidR="0010764D" w:rsidRDefault="0010764D" w:rsidP="0010764D">
            <w:pPr>
              <w:spacing w:before="120" w:after="120" w:line="271" w:lineRule="auto"/>
              <w:rPr>
                <w:rFonts w:ascii="Arial" w:hAnsi="Arial" w:cs="Arial"/>
                <w:bCs/>
                <w:sz w:val="22"/>
                <w:szCs w:val="22"/>
              </w:rPr>
            </w:pPr>
          </w:p>
          <w:p w14:paraId="76512A29" w14:textId="1634DA6D" w:rsidR="0010764D" w:rsidRPr="0010764D" w:rsidRDefault="0010764D" w:rsidP="0010764D">
            <w:pPr>
              <w:spacing w:before="120" w:after="120" w:line="271" w:lineRule="auto"/>
              <w:rPr>
                <w:rFonts w:ascii="Arial" w:hAnsi="Arial" w:cs="Arial"/>
                <w:bCs/>
                <w:sz w:val="22"/>
                <w:szCs w:val="22"/>
              </w:rPr>
            </w:pPr>
            <w:r>
              <w:rPr>
                <w:rFonts w:ascii="Arial" w:hAnsi="Arial" w:cs="Arial"/>
                <w:bCs/>
                <w:sz w:val="22"/>
                <w:szCs w:val="22"/>
              </w:rPr>
              <w:t>Spełnienie kryterium nie jest konieczne do przyznania dofinansowania.</w:t>
            </w:r>
          </w:p>
        </w:tc>
      </w:tr>
      <w:tr w:rsidR="00846FD5" w:rsidRPr="00E37160" w14:paraId="27E55A1C" w14:textId="77777777" w:rsidTr="00325CD6">
        <w:tc>
          <w:tcPr>
            <w:tcW w:w="675" w:type="dxa"/>
          </w:tcPr>
          <w:p w14:paraId="74D0D1EE" w14:textId="77777777" w:rsidR="00846FD5" w:rsidRPr="00E37160" w:rsidRDefault="00846FD5"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5B279A6" w14:textId="77777777" w:rsidR="00846FD5" w:rsidRDefault="0010764D" w:rsidP="000B546D">
            <w:pPr>
              <w:spacing w:before="120" w:after="120" w:line="271" w:lineRule="auto"/>
              <w:rPr>
                <w:rFonts w:ascii="Arial" w:hAnsi="Arial" w:cs="Arial"/>
                <w:b/>
                <w:sz w:val="22"/>
                <w:szCs w:val="22"/>
              </w:rPr>
            </w:pPr>
            <w:r w:rsidRPr="0010764D">
              <w:rPr>
                <w:rFonts w:ascii="Arial" w:hAnsi="Arial" w:cs="Arial"/>
                <w:b/>
                <w:sz w:val="22"/>
                <w:szCs w:val="22"/>
              </w:rPr>
              <w:t>Partnerstwo</w:t>
            </w:r>
          </w:p>
          <w:p w14:paraId="540C610F" w14:textId="77777777" w:rsidR="0010764D" w:rsidRDefault="0010764D" w:rsidP="000B546D">
            <w:pPr>
              <w:spacing w:before="120" w:after="120" w:line="271" w:lineRule="auto"/>
              <w:rPr>
                <w:rFonts w:ascii="Arial" w:hAnsi="Arial" w:cs="Arial"/>
                <w:bCs/>
                <w:sz w:val="22"/>
                <w:szCs w:val="22"/>
              </w:rPr>
            </w:pPr>
            <w:r>
              <w:rPr>
                <w:rFonts w:ascii="Arial" w:hAnsi="Arial" w:cs="Arial"/>
                <w:bCs/>
                <w:sz w:val="22"/>
                <w:szCs w:val="22"/>
              </w:rPr>
              <w:t>Projekt realizowany jest w partnerstwie z jednostką samorządu terytorialnego lub organizacją społeczeństwa obywatelskiego tj.: podmiotem, o którym mowa w art. 3 ust. 2 i ust. 3 ustawy z dnia 24 kwietnia 2003 r. o działalności pożytku publicznego i wolontariacie.</w:t>
            </w:r>
          </w:p>
          <w:p w14:paraId="58336D26" w14:textId="77777777" w:rsidR="0010764D" w:rsidRDefault="0010764D" w:rsidP="000B546D">
            <w:pPr>
              <w:spacing w:before="120" w:after="120" w:line="271" w:lineRule="auto"/>
              <w:rPr>
                <w:rFonts w:ascii="Arial" w:hAnsi="Arial" w:cs="Arial"/>
                <w:bCs/>
                <w:sz w:val="22"/>
                <w:szCs w:val="22"/>
              </w:rPr>
            </w:pPr>
          </w:p>
          <w:p w14:paraId="66CAAAC0" w14:textId="77777777" w:rsidR="0010764D" w:rsidRDefault="0010764D" w:rsidP="000B546D">
            <w:pPr>
              <w:spacing w:before="120" w:after="120" w:line="271" w:lineRule="auto"/>
              <w:rPr>
                <w:rFonts w:ascii="Arial" w:hAnsi="Arial" w:cs="Arial"/>
                <w:bCs/>
                <w:sz w:val="22"/>
                <w:szCs w:val="22"/>
              </w:rPr>
            </w:pPr>
            <w:r>
              <w:rPr>
                <w:rFonts w:ascii="Arial" w:hAnsi="Arial" w:cs="Arial"/>
                <w:bCs/>
                <w:sz w:val="22"/>
                <w:szCs w:val="22"/>
              </w:rPr>
              <w:t>Zasady oceny:</w:t>
            </w:r>
          </w:p>
          <w:p w14:paraId="0A1283F6" w14:textId="73AA6E9B" w:rsidR="0010764D" w:rsidRPr="0010764D" w:rsidRDefault="0010764D" w:rsidP="000B546D">
            <w:pPr>
              <w:spacing w:before="120" w:after="120" w:line="271" w:lineRule="auto"/>
              <w:rPr>
                <w:rFonts w:ascii="Arial" w:hAnsi="Arial" w:cs="Arial"/>
                <w:bCs/>
                <w:sz w:val="22"/>
                <w:szCs w:val="22"/>
              </w:rPr>
            </w:pPr>
            <w:r>
              <w:rPr>
                <w:rFonts w:ascii="Arial" w:hAnsi="Arial" w:cs="Arial"/>
                <w:bCs/>
                <w:sz w:val="22"/>
                <w:szCs w:val="22"/>
              </w:rPr>
              <w:t>Kryterium zostanie zweryfikowane na podstawie treści wniosku o dofinansowanie projektu.</w:t>
            </w:r>
          </w:p>
        </w:tc>
        <w:tc>
          <w:tcPr>
            <w:tcW w:w="3969" w:type="dxa"/>
          </w:tcPr>
          <w:p w14:paraId="2694ED45"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Kryterium punktowe:</w:t>
            </w:r>
          </w:p>
          <w:p w14:paraId="3A5F43A6" w14:textId="174C0AB9" w:rsidR="0010764D" w:rsidRPr="0010764D" w:rsidRDefault="0010764D" w:rsidP="00A760F6">
            <w:pPr>
              <w:numPr>
                <w:ilvl w:val="0"/>
                <w:numId w:val="104"/>
              </w:numPr>
              <w:spacing w:before="120" w:after="120" w:line="271" w:lineRule="auto"/>
              <w:rPr>
                <w:rFonts w:ascii="Arial" w:hAnsi="Arial" w:cs="Arial"/>
                <w:bCs/>
                <w:sz w:val="22"/>
                <w:szCs w:val="22"/>
                <w:lang w:val="x-none"/>
              </w:rPr>
            </w:pPr>
            <w:r w:rsidRPr="0010764D">
              <w:rPr>
                <w:rFonts w:ascii="Arial" w:hAnsi="Arial" w:cs="Arial"/>
                <w:bCs/>
                <w:sz w:val="22"/>
                <w:szCs w:val="22"/>
                <w:lang w:val="x-none"/>
              </w:rPr>
              <w:t>1</w:t>
            </w:r>
            <w:r>
              <w:rPr>
                <w:rFonts w:ascii="Arial" w:hAnsi="Arial" w:cs="Arial"/>
                <w:bCs/>
                <w:sz w:val="22"/>
                <w:szCs w:val="22"/>
                <w:lang w:val="x-none"/>
              </w:rPr>
              <w:t>0</w:t>
            </w:r>
            <w:r w:rsidRPr="0010764D">
              <w:rPr>
                <w:rFonts w:ascii="Arial" w:hAnsi="Arial" w:cs="Arial"/>
                <w:bCs/>
                <w:sz w:val="22"/>
                <w:szCs w:val="22"/>
                <w:lang w:val="x-none"/>
              </w:rPr>
              <w:t xml:space="preserve"> pkt spełnia kryterium,</w:t>
            </w:r>
          </w:p>
          <w:p w14:paraId="73B315C0" w14:textId="77777777" w:rsidR="0010764D" w:rsidRPr="0010764D" w:rsidRDefault="0010764D" w:rsidP="00A760F6">
            <w:pPr>
              <w:numPr>
                <w:ilvl w:val="0"/>
                <w:numId w:val="104"/>
              </w:numPr>
              <w:spacing w:before="120" w:after="120" w:line="271" w:lineRule="auto"/>
              <w:rPr>
                <w:rFonts w:ascii="Arial" w:hAnsi="Arial" w:cs="Arial"/>
                <w:bCs/>
                <w:sz w:val="22"/>
                <w:szCs w:val="22"/>
                <w:lang w:val="x-none"/>
              </w:rPr>
            </w:pPr>
            <w:r w:rsidRPr="0010764D">
              <w:rPr>
                <w:rFonts w:ascii="Arial" w:hAnsi="Arial" w:cs="Arial"/>
                <w:bCs/>
                <w:sz w:val="22"/>
                <w:szCs w:val="22"/>
                <w:lang w:val="x-none"/>
              </w:rPr>
              <w:t>0 pkt nie spełnia kryterium.</w:t>
            </w:r>
          </w:p>
          <w:p w14:paraId="38565233" w14:textId="77777777" w:rsidR="0010764D" w:rsidRPr="0010764D" w:rsidRDefault="0010764D" w:rsidP="0010764D">
            <w:pPr>
              <w:spacing w:before="120" w:after="120" w:line="271" w:lineRule="auto"/>
              <w:rPr>
                <w:rFonts w:ascii="Arial" w:hAnsi="Arial" w:cs="Arial"/>
                <w:bCs/>
                <w:sz w:val="22"/>
                <w:szCs w:val="22"/>
              </w:rPr>
            </w:pPr>
          </w:p>
          <w:p w14:paraId="035D2872" w14:textId="629C3449" w:rsidR="00846FD5" w:rsidRPr="00E37160"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rsidP="003A3602">
      <w:pPr>
        <w:pStyle w:val="Akapitzlist"/>
        <w:numPr>
          <w:ilvl w:val="0"/>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44934064" w:rsidR="006D2AC4"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lastRenderedPageBreak/>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846FD5">
        <w:rPr>
          <w:rFonts w:ascii="Arial" w:hAnsi="Arial" w:cs="Arial"/>
          <w:sz w:val="22"/>
          <w:szCs w:val="22"/>
        </w:rPr>
        <w:t>30</w:t>
      </w:r>
      <w:r w:rsidRPr="00E37160">
        <w:rPr>
          <w:rFonts w:ascii="Arial" w:hAnsi="Arial" w:cs="Arial"/>
          <w:sz w:val="22"/>
          <w:szCs w:val="22"/>
        </w:rPr>
        <w:t xml:space="preserve">punktów), może uzyskać maksymalnie </w:t>
      </w:r>
      <w:r w:rsidR="00846FD5">
        <w:rPr>
          <w:rFonts w:ascii="Arial" w:hAnsi="Arial" w:cs="Arial"/>
          <w:sz w:val="22"/>
          <w:szCs w:val="22"/>
        </w:rPr>
        <w:t>130</w:t>
      </w:r>
      <w:r w:rsidRPr="00E37160">
        <w:rPr>
          <w:rFonts w:ascii="Arial" w:hAnsi="Arial" w:cs="Arial"/>
          <w:sz w:val="22"/>
          <w:szCs w:val="22"/>
        </w:rPr>
        <w:t>punktów.</w:t>
      </w:r>
    </w:p>
    <w:p w14:paraId="2AB7EDF1" w14:textId="5932073A" w:rsidR="006D2AC4" w:rsidRPr="003216E2" w:rsidRDefault="006D2AC4"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rPr>
      </w:pPr>
      <w:r w:rsidRPr="00315453">
        <w:rPr>
          <w:rFonts w:ascii="Arial" w:hAnsi="Arial" w:cs="Arial"/>
          <w:sz w:val="22"/>
          <w:szCs w:val="22"/>
        </w:rPr>
        <w:t xml:space="preserve">Projekty, które </w:t>
      </w:r>
      <w:r w:rsidRPr="00315453">
        <w:rPr>
          <w:rFonts w:ascii="Arial" w:hAnsi="Arial" w:cs="Arial"/>
          <w:sz w:val="22"/>
          <w:szCs w:val="22"/>
          <w:u w:val="single"/>
        </w:rPr>
        <w:t>wymagają</w:t>
      </w:r>
      <w:r w:rsidRPr="00315453">
        <w:rPr>
          <w:rFonts w:ascii="Arial" w:hAnsi="Arial" w:cs="Arial"/>
          <w:sz w:val="22"/>
          <w:szCs w:val="22"/>
        </w:rPr>
        <w:t xml:space="preserve"> negocjacji zostaną zakwalifikowane po etapie III </w:t>
      </w:r>
      <w:r w:rsidR="00F05562" w:rsidRPr="00315453">
        <w:rPr>
          <w:rFonts w:ascii="Arial" w:hAnsi="Arial" w:cs="Arial"/>
          <w:sz w:val="22"/>
          <w:szCs w:val="22"/>
          <w:lang w:val="pl-PL"/>
        </w:rPr>
        <w:t>do</w:t>
      </w:r>
      <w:r w:rsidRPr="00315453">
        <w:rPr>
          <w:rFonts w:ascii="Arial" w:hAnsi="Arial" w:cs="Arial"/>
          <w:sz w:val="22"/>
          <w:szCs w:val="22"/>
        </w:rPr>
        <w:t xml:space="preserve"> etap</w:t>
      </w:r>
      <w:r w:rsidR="00F05562" w:rsidRPr="00315453">
        <w:rPr>
          <w:rFonts w:ascii="Arial" w:hAnsi="Arial" w:cs="Arial"/>
          <w:sz w:val="22"/>
          <w:szCs w:val="22"/>
          <w:lang w:val="pl-PL"/>
        </w:rPr>
        <w:t>u</w:t>
      </w:r>
      <w:r w:rsidRPr="00315453">
        <w:rPr>
          <w:rFonts w:ascii="Arial" w:hAnsi="Arial" w:cs="Arial"/>
          <w:sz w:val="22"/>
          <w:szCs w:val="22"/>
        </w:rPr>
        <w:t xml:space="preserve"> IV </w:t>
      </w:r>
      <w:r w:rsidR="00F05562" w:rsidRPr="00315453">
        <w:rPr>
          <w:rFonts w:ascii="Arial" w:hAnsi="Arial" w:cs="Arial"/>
          <w:sz w:val="22"/>
          <w:szCs w:val="22"/>
          <w:lang w:val="pl-PL"/>
        </w:rPr>
        <w:t>tj.</w:t>
      </w:r>
      <w:r w:rsidRPr="00315453">
        <w:rPr>
          <w:rFonts w:ascii="Arial" w:hAnsi="Arial" w:cs="Arial"/>
          <w:sz w:val="22"/>
          <w:szCs w:val="22"/>
        </w:rPr>
        <w:t xml:space="preserve"> etapu negocjacji.</w:t>
      </w:r>
      <w:r w:rsidR="00AF524C" w:rsidRPr="00315453">
        <w:rPr>
          <w:rFonts w:ascii="Arial" w:hAnsi="Arial" w:cs="Arial"/>
          <w:sz w:val="22"/>
          <w:szCs w:val="22"/>
        </w:rPr>
        <w:t xml:space="preserve"> </w:t>
      </w:r>
      <w:r w:rsidRPr="00315453">
        <w:rPr>
          <w:rFonts w:ascii="Arial" w:hAnsi="Arial" w:cs="Arial"/>
          <w:sz w:val="22"/>
          <w:szCs w:val="22"/>
        </w:rPr>
        <w:t xml:space="preserve">Projekty, które </w:t>
      </w:r>
      <w:r w:rsidRPr="00315453">
        <w:rPr>
          <w:rFonts w:ascii="Arial" w:hAnsi="Arial" w:cs="Arial"/>
          <w:sz w:val="22"/>
          <w:szCs w:val="22"/>
          <w:u w:val="single"/>
        </w:rPr>
        <w:t>nie wymagają</w:t>
      </w:r>
      <w:r w:rsidRPr="00315453">
        <w:rPr>
          <w:rFonts w:ascii="Arial" w:hAnsi="Arial" w:cs="Arial"/>
          <w:sz w:val="22"/>
          <w:szCs w:val="22"/>
        </w:rPr>
        <w:t xml:space="preserve"> skierowania do etapu negocjacji</w:t>
      </w:r>
      <w:r w:rsidR="00F05562" w:rsidRPr="00315453">
        <w:rPr>
          <w:rFonts w:ascii="Arial" w:hAnsi="Arial" w:cs="Arial"/>
          <w:sz w:val="22"/>
          <w:szCs w:val="22"/>
          <w:lang w:val="pl-PL"/>
        </w:rPr>
        <w:t>, pomimo tego, że w nim nie uczestniczą, oczekują na jego zakończenie</w:t>
      </w:r>
      <w:r w:rsidRPr="00315453">
        <w:rPr>
          <w:rFonts w:ascii="Arial" w:hAnsi="Arial" w:cs="Arial"/>
          <w:sz w:val="22"/>
          <w:szCs w:val="22"/>
        </w:rPr>
        <w:t xml:space="preserve">. </w:t>
      </w:r>
      <w:r w:rsidR="00F05562" w:rsidRPr="00315453">
        <w:rPr>
          <w:rFonts w:ascii="Arial" w:hAnsi="Arial" w:cs="Arial"/>
          <w:sz w:val="22"/>
          <w:szCs w:val="22"/>
          <w:lang w:val="pl-PL"/>
        </w:rPr>
        <w:t>Inform</w:t>
      </w:r>
      <w:r w:rsidR="00AF524C" w:rsidRPr="00315453">
        <w:rPr>
          <w:rFonts w:ascii="Arial" w:hAnsi="Arial" w:cs="Arial"/>
          <w:sz w:val="22"/>
          <w:szCs w:val="22"/>
          <w:lang w:val="pl-PL"/>
        </w:rPr>
        <w:t xml:space="preserve">acja o tym czy dany projekt zostanie wybrany do dofinansowania zostanie </w:t>
      </w:r>
      <w:r w:rsidR="00CA78EC" w:rsidRPr="00315453">
        <w:rPr>
          <w:rFonts w:ascii="Arial" w:hAnsi="Arial" w:cs="Arial"/>
          <w:sz w:val="22"/>
          <w:szCs w:val="22"/>
          <w:lang w:val="pl-PL"/>
        </w:rPr>
        <w:t xml:space="preserve">przekazana </w:t>
      </w:r>
      <w:proofErr w:type="spellStart"/>
      <w:r w:rsidR="00AF524C" w:rsidRPr="00315453">
        <w:rPr>
          <w:rFonts w:ascii="Arial" w:hAnsi="Arial" w:cs="Arial"/>
          <w:sz w:val="22"/>
          <w:szCs w:val="22"/>
          <w:lang w:val="pl-PL"/>
        </w:rPr>
        <w:t>Wnisokdawcy</w:t>
      </w:r>
      <w:proofErr w:type="spellEnd"/>
      <w:r w:rsidR="00AF524C" w:rsidRPr="00315453">
        <w:rPr>
          <w:rFonts w:ascii="Arial" w:hAnsi="Arial" w:cs="Arial"/>
          <w:sz w:val="22"/>
          <w:szCs w:val="22"/>
          <w:lang w:val="pl-PL"/>
        </w:rPr>
        <w:t xml:space="preserve"> po zatwierdzeniu wyników oceny wszy</w:t>
      </w:r>
      <w:r w:rsidR="00CA78EC" w:rsidRPr="00315453">
        <w:rPr>
          <w:rFonts w:ascii="Arial" w:hAnsi="Arial" w:cs="Arial"/>
          <w:sz w:val="22"/>
          <w:szCs w:val="22"/>
          <w:lang w:val="pl-PL"/>
        </w:rPr>
        <w:t>s</w:t>
      </w:r>
      <w:r w:rsidR="00AF524C" w:rsidRPr="00315453">
        <w:rPr>
          <w:rFonts w:ascii="Arial" w:hAnsi="Arial" w:cs="Arial"/>
          <w:sz w:val="22"/>
          <w:szCs w:val="22"/>
          <w:lang w:val="pl-PL"/>
        </w:rPr>
        <w:t>tkich projektów</w:t>
      </w:r>
      <w:r w:rsidR="00AF524C" w:rsidRPr="00E37160">
        <w:rPr>
          <w:rFonts w:ascii="Arial" w:hAnsi="Arial" w:cs="Arial"/>
          <w:lang w:val="pl-PL"/>
        </w:rPr>
        <w:t xml:space="preserve"> </w:t>
      </w:r>
      <w:r w:rsidR="00AF524C" w:rsidRPr="003216E2">
        <w:rPr>
          <w:rFonts w:ascii="Arial" w:hAnsi="Arial" w:cs="Arial"/>
          <w:sz w:val="22"/>
          <w:szCs w:val="22"/>
          <w:lang w:val="pl-PL"/>
        </w:rPr>
        <w:t>(również tych skierowanych do IV etapu oceny)</w:t>
      </w:r>
      <w:r w:rsidR="00CA78EC" w:rsidRPr="003216E2">
        <w:rPr>
          <w:rFonts w:ascii="Arial" w:hAnsi="Arial" w:cs="Arial"/>
          <w:sz w:val="22"/>
          <w:szCs w:val="22"/>
          <w:lang w:val="pl-PL"/>
        </w:rPr>
        <w:t xml:space="preserve"> wraz z upublicznieniem listy rankingowej, o której mowa w pkt 4.7.4 Regulaminu.</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3" w:name="_Toc200089392"/>
      <w:r w:rsidRPr="00E37160">
        <w:t>I</w:t>
      </w:r>
      <w:r w:rsidR="00F735AD" w:rsidRPr="00E37160">
        <w:rPr>
          <w:lang w:val="pl-PL"/>
        </w:rPr>
        <w:t>V</w:t>
      </w:r>
      <w:r w:rsidRPr="00E37160">
        <w:t xml:space="preserve"> etap – negocjacje</w:t>
      </w:r>
      <w:bookmarkEnd w:id="303"/>
    </w:p>
    <w:p w14:paraId="4F06D6AB" w14:textId="77777777" w:rsidR="005E4940"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D9D69F0" w:rsidR="00B17B7D" w:rsidRPr="00E37160" w:rsidRDefault="00E41B64"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Jeśli projekt został skierowany do etapu negocjacji, to w</w:t>
      </w:r>
      <w:r w:rsidRPr="00E37160">
        <w:rPr>
          <w:rFonts w:ascii="Arial" w:hAnsi="Arial" w:cs="Arial"/>
          <w:sz w:val="22"/>
          <w:szCs w:val="22"/>
          <w:lang w:val="pl-PL"/>
        </w:rPr>
        <w:t xml:space="preserve"> </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Pr="00E37160">
        <w:rPr>
          <w:rFonts w:ascii="Arial" w:hAnsi="Arial" w:cs="Arial"/>
          <w:sz w:val="22"/>
          <w:szCs w:val="22"/>
          <w:lang w:val="pl-PL"/>
        </w:rPr>
        <w:t>oceni</w:t>
      </w:r>
      <w:r>
        <w:rPr>
          <w:rFonts w:ascii="Arial" w:hAnsi="Arial" w:cs="Arial"/>
          <w:sz w:val="22"/>
          <w:szCs w:val="22"/>
          <w:lang w:val="pl-PL"/>
        </w:rPr>
        <w:t>o</w:t>
      </w:r>
      <w:r w:rsidRPr="00E37160">
        <w:rPr>
          <w:rFonts w:ascii="Arial" w:hAnsi="Arial" w:cs="Arial"/>
          <w:sz w:val="22"/>
          <w:szCs w:val="22"/>
          <w:lang w:val="pl-PL"/>
        </w:rPr>
        <w:t>ne</w:t>
      </w:r>
      <w:r w:rsidR="00B17B7D" w:rsidRPr="00E37160">
        <w:rPr>
          <w:rFonts w:ascii="Arial" w:hAnsi="Arial" w:cs="Arial"/>
          <w:sz w:val="22"/>
          <w:szCs w:val="22"/>
          <w:lang w:val="pl-PL"/>
        </w:rPr>
        <w:t xml:space="preserve">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E41B64">
        <w:rPr>
          <w:rFonts w:ascii="Arial" w:hAnsi="Arial" w:cs="Arial"/>
          <w:sz w:val="22"/>
          <w:szCs w:val="22"/>
          <w:lang w:val="pl-PL"/>
        </w:rPr>
        <w:t xml:space="preserve"> </w:t>
      </w:r>
      <w:r>
        <w:rPr>
          <w:rFonts w:ascii="Arial" w:hAnsi="Arial" w:cs="Arial"/>
          <w:sz w:val="22"/>
          <w:szCs w:val="22"/>
          <w:lang w:val="pl-PL"/>
        </w:rPr>
        <w:t>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965251" w:rsidRDefault="00B17B7D" w:rsidP="005B15BB">
            <w:pPr>
              <w:pStyle w:val="Akapitzlist"/>
              <w:numPr>
                <w:ilvl w:val="0"/>
                <w:numId w:val="62"/>
              </w:numPr>
              <w:spacing w:before="120" w:after="120" w:line="271" w:lineRule="auto"/>
              <w:ind w:left="0" w:firstLine="0"/>
              <w:contextualSpacing w:val="0"/>
              <w:rPr>
                <w:rFonts w:ascii="Arial" w:hAnsi="Arial"/>
                <w:b/>
                <w:bCs/>
                <w:sz w:val="22"/>
                <w:lang w:val="pl-PL"/>
              </w:rPr>
            </w:pPr>
          </w:p>
        </w:tc>
        <w:tc>
          <w:tcPr>
            <w:tcW w:w="1843" w:type="dxa"/>
          </w:tcPr>
          <w:p w14:paraId="3A0E0E34" w14:textId="5C7B2BD9" w:rsidR="00B17B7D" w:rsidRPr="00965251" w:rsidRDefault="00965251" w:rsidP="00E87566">
            <w:pPr>
              <w:spacing w:before="120" w:after="120" w:line="271" w:lineRule="auto"/>
              <w:rPr>
                <w:rFonts w:ascii="Arial" w:hAnsi="Arial" w:cs="Arial"/>
                <w:b/>
                <w:bCs/>
                <w:color w:val="FF0000"/>
                <w:sz w:val="22"/>
                <w:szCs w:val="22"/>
              </w:rPr>
            </w:pPr>
            <w:r w:rsidRPr="00A720BB">
              <w:rPr>
                <w:rFonts w:ascii="Arial" w:hAnsi="Arial" w:cs="Arial"/>
                <w:b/>
                <w:bCs/>
                <w:sz w:val="22"/>
                <w:szCs w:val="22"/>
              </w:rPr>
              <w:t>Negocjacje</w:t>
            </w:r>
          </w:p>
        </w:tc>
        <w:tc>
          <w:tcPr>
            <w:tcW w:w="2693" w:type="dxa"/>
          </w:tcPr>
          <w:p w14:paraId="215B2214"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403724A5"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lastRenderedPageBreak/>
              <w:t>Ocena spełnienia kryterium obejmuje weryfikację:</w:t>
            </w:r>
          </w:p>
          <w:p w14:paraId="1E859D71"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1.</w:t>
            </w:r>
            <w:r w:rsidRPr="0010764D">
              <w:rPr>
                <w:rFonts w:ascii="Arial" w:hAnsi="Arial" w:cs="Arial"/>
                <w:bCs/>
                <w:sz w:val="22"/>
                <w:szCs w:val="22"/>
              </w:rPr>
              <w:tab/>
              <w:t>Czy negocjacje podjęto w wyznaczonym przez instytucję terminie?</w:t>
            </w:r>
          </w:p>
          <w:p w14:paraId="408FB795" w14:textId="1A38E710"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2.</w:t>
            </w:r>
            <w:r w:rsidRPr="0010764D">
              <w:rPr>
                <w:rFonts w:ascii="Arial" w:hAnsi="Arial" w:cs="Arial"/>
                <w:bCs/>
                <w:sz w:val="22"/>
                <w:szCs w:val="22"/>
              </w:rPr>
              <w:tab/>
              <w:t>Czy do wniosku o dofinansowanie projektu zostały wprowadzone korekty wskazane przez oceniających w kartach oceny projektu lub przez przewodniczącego KOP</w:t>
            </w:r>
            <w:r w:rsidRPr="0010764D">
              <w:rPr>
                <w:rFonts w:ascii="Myriad Pro" w:eastAsiaTheme="minorHAnsi" w:hAnsi="Myriad Pro" w:cs="Arial"/>
                <w:sz w:val="22"/>
                <w:szCs w:val="22"/>
                <w:lang w:eastAsia="en-US"/>
              </w:rPr>
              <w:t xml:space="preserve"> </w:t>
            </w:r>
            <w:r w:rsidRPr="0010764D">
              <w:rPr>
                <w:rFonts w:ascii="Arial" w:hAnsi="Arial" w:cs="Arial"/>
                <w:bCs/>
                <w:sz w:val="22"/>
                <w:szCs w:val="22"/>
              </w:rPr>
              <w:t>lub inne zmiany wynikające z ustaleń dokonanych podczas negocjacji?</w:t>
            </w:r>
          </w:p>
          <w:p w14:paraId="64829795"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3.</w:t>
            </w:r>
            <w:r w:rsidRPr="0010764D">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00FE21C6"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4.</w:t>
            </w:r>
            <w:r w:rsidRPr="0010764D">
              <w:rPr>
                <w:rFonts w:ascii="Arial" w:hAnsi="Arial" w:cs="Arial"/>
                <w:bCs/>
                <w:sz w:val="22"/>
                <w:szCs w:val="22"/>
              </w:rPr>
              <w:tab/>
              <w:t>Czy do wniosku zostały wprowadzone inne zmiany niż wynikające z kart oceny projektu lub uwag przewodniczącego KOP lub  ustaleń wynikających z procesu negocjacji?</w:t>
            </w:r>
          </w:p>
          <w:p w14:paraId="306258F6"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5.</w:t>
            </w:r>
            <w:r w:rsidRPr="0010764D">
              <w:rPr>
                <w:rFonts w:ascii="Arial" w:hAnsi="Arial" w:cs="Arial"/>
                <w:bCs/>
                <w:sz w:val="22"/>
                <w:szCs w:val="22"/>
              </w:rPr>
              <w:tab/>
              <w:t>Czy wniosek nadal spełnia wszystkie obligatoryjne kryteria?</w:t>
            </w:r>
          </w:p>
          <w:p w14:paraId="3304CD8B" w14:textId="101F7FCC"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 xml:space="preserve">Ocena spełnienia kryterium będzie </w:t>
            </w:r>
            <w:r w:rsidRPr="0010764D">
              <w:rPr>
                <w:rFonts w:ascii="Arial" w:hAnsi="Arial" w:cs="Arial"/>
                <w:bCs/>
                <w:sz w:val="22"/>
                <w:szCs w:val="22"/>
              </w:rPr>
              <w:lastRenderedPageBreak/>
              <w:t>polegała na weryfikacji kwestii wskazanych w punktach 1-5, zgodnie z pismem informującym wnioskodawcę o skierowaniu projektu do</w:t>
            </w:r>
            <w:r>
              <w:rPr>
                <w:rFonts w:ascii="Myriad Pro" w:eastAsiaTheme="minorHAnsi" w:hAnsi="Myriad Pro" w:cs="Arial"/>
                <w:sz w:val="22"/>
                <w:szCs w:val="22"/>
                <w:lang w:eastAsia="en-US"/>
              </w:rPr>
              <w:t xml:space="preserve"> </w:t>
            </w:r>
            <w:r w:rsidRPr="0010764D">
              <w:rPr>
                <w:rFonts w:ascii="Arial" w:hAnsi="Arial" w:cs="Arial"/>
                <w:bCs/>
                <w:sz w:val="22"/>
                <w:szCs w:val="22"/>
              </w:rPr>
              <w:t>etapu negocjacji. Kryterium uznaje się za spełnione jeśli na pytania wskazane w punktach 1-oraz 5 odpowiedź będzie „Tak”, w punktach 2 i 3 odpowiedź będzie „Tak” lub „Nie dotyczy”, a na pytanie z punktu 4 odpowiedź będzie „Nie” lub „Nie dotyczy”</w:t>
            </w:r>
          </w:p>
          <w:p w14:paraId="5A4E2649"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Niespełnienie któregokolwiek z elementów kryterium wskazanych w punktach 1-5 powoduje uznanie kryterium za niespełnione.</w:t>
            </w:r>
          </w:p>
          <w:p w14:paraId="031FA1BB" w14:textId="77777777" w:rsidR="0010764D" w:rsidRPr="0010764D" w:rsidRDefault="0010764D" w:rsidP="0010764D">
            <w:pPr>
              <w:spacing w:before="120" w:after="120" w:line="271" w:lineRule="auto"/>
              <w:rPr>
                <w:rFonts w:ascii="Arial" w:hAnsi="Arial" w:cs="Arial"/>
                <w:b/>
                <w:bCs/>
                <w:sz w:val="22"/>
                <w:szCs w:val="22"/>
              </w:rPr>
            </w:pPr>
            <w:r w:rsidRPr="0010764D">
              <w:rPr>
                <w:rFonts w:ascii="Arial" w:hAnsi="Arial" w:cs="Arial"/>
                <w:b/>
                <w:bCs/>
                <w:sz w:val="22"/>
                <w:szCs w:val="22"/>
              </w:rPr>
              <w:t>Zasady oceny</w:t>
            </w:r>
          </w:p>
          <w:p w14:paraId="4843B902" w14:textId="6F8C22ED" w:rsidR="00965251" w:rsidRPr="00E37160"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1085582B"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lastRenderedPageBreak/>
              <w:t>Spełnienie kryterium jest konieczne do przyznania dofinansowania.</w:t>
            </w:r>
          </w:p>
          <w:p w14:paraId="669421E4" w14:textId="77777777" w:rsidR="0010764D" w:rsidRPr="0010764D"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Projekty niespełniające kryterium są odrzucane.</w:t>
            </w:r>
          </w:p>
          <w:p w14:paraId="691D4C94" w14:textId="75605C6E" w:rsidR="00965251" w:rsidRPr="00E37160" w:rsidRDefault="0010764D" w:rsidP="0010764D">
            <w:pPr>
              <w:spacing w:before="120" w:after="120" w:line="271" w:lineRule="auto"/>
              <w:rPr>
                <w:rFonts w:ascii="Arial" w:hAnsi="Arial" w:cs="Arial"/>
                <w:bCs/>
                <w:sz w:val="22"/>
                <w:szCs w:val="22"/>
              </w:rPr>
            </w:pPr>
            <w:r w:rsidRPr="0010764D">
              <w:rPr>
                <w:rFonts w:ascii="Arial" w:hAnsi="Arial" w:cs="Arial"/>
                <w:bCs/>
                <w:sz w:val="22"/>
                <w:szCs w:val="22"/>
              </w:rPr>
              <w:t>Ocena spełniania kryterium polega na przypisaniu wartości logicznych „tak”, nie”</w:t>
            </w:r>
            <w:r w:rsidR="003216E2">
              <w:rPr>
                <w:rFonts w:ascii="Arial" w:hAnsi="Arial" w:cs="Arial"/>
                <w:bCs/>
                <w:sz w:val="22"/>
                <w:szCs w:val="22"/>
              </w:rPr>
              <w:t>, „nie dotyczy”</w:t>
            </w:r>
            <w:r w:rsidRPr="0010764D">
              <w:rPr>
                <w:rFonts w:ascii="Arial" w:hAnsi="Arial" w:cs="Arial"/>
                <w:bCs/>
                <w:sz w:val="22"/>
                <w:szCs w:val="22"/>
              </w:rPr>
              <w:t>.</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311CA193" w:rsidR="00B935E4" w:rsidRPr="00E37160" w:rsidRDefault="004C7F1F"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w:t>
      </w:r>
      <w:r w:rsidRPr="00F43F97">
        <w:rPr>
          <w:rFonts w:ascii="Arial" w:hAnsi="Arial" w:cs="Arial"/>
          <w:sz w:val="22"/>
          <w:szCs w:val="22"/>
          <w:lang w:val="pl-PL"/>
        </w:rPr>
        <w:t>ów przewidujących</w:t>
      </w:r>
      <w:r w:rsidRPr="00E37160">
        <w:rPr>
          <w:rFonts w:ascii="Arial" w:hAnsi="Arial" w:cs="Arial"/>
          <w:sz w:val="22"/>
          <w:szCs w:val="22"/>
          <w:lang w:val="pl-PL"/>
        </w:rPr>
        <w:t xml:space="preserve"> taką możliwość w opisie kryteriów w </w:t>
      </w:r>
      <w:r w:rsidRPr="00E37160">
        <w:rPr>
          <w:rFonts w:ascii="Arial" w:hAnsi="Arial" w:cs="Arial"/>
          <w:sz w:val="22"/>
          <w:szCs w:val="22"/>
          <w:lang w:val="pl-PL"/>
        </w:rPr>
        <w:lastRenderedPageBreak/>
        <w:t>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326F5B2C" w:rsidR="00BB22F6" w:rsidRPr="00E37160" w:rsidRDefault="00A447B3"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3602">
      <w:pPr>
        <w:pStyle w:val="Akapitzlist"/>
        <w:numPr>
          <w:ilvl w:val="0"/>
          <w:numId w:val="82"/>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3D28D5F8" w:rsidR="00A447B3" w:rsidRPr="00E37160" w:rsidRDefault="00BB22F6" w:rsidP="003A3602">
      <w:pPr>
        <w:pStyle w:val="Akapitzlist"/>
        <w:numPr>
          <w:ilvl w:val="0"/>
          <w:numId w:val="82"/>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04" w:name="_Hlk135127314"/>
      <w:r w:rsidR="005D7420">
        <w:rPr>
          <w:rFonts w:ascii="Arial" w:hAnsi="Arial" w:cs="Arial"/>
          <w:sz w:val="22"/>
          <w:szCs w:val="22"/>
        </w:rPr>
        <w:t>7.9</w:t>
      </w:r>
      <w:r w:rsidR="00A447B3" w:rsidRPr="00E37160">
        <w:rPr>
          <w:rFonts w:ascii="Arial" w:hAnsi="Arial" w:cs="Arial"/>
          <w:sz w:val="22"/>
          <w:szCs w:val="22"/>
        </w:rPr>
        <w:t xml:space="preserve"> </w:t>
      </w:r>
      <w:bookmarkEnd w:id="304"/>
      <w:r w:rsidR="00A447B3" w:rsidRPr="00E37160">
        <w:rPr>
          <w:rFonts w:ascii="Arial" w:hAnsi="Arial" w:cs="Arial"/>
          <w:sz w:val="22"/>
          <w:szCs w:val="22"/>
        </w:rPr>
        <w:t>do niniejszego Regulaminu.</w:t>
      </w:r>
    </w:p>
    <w:p w14:paraId="02831FCF"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w:t>
      </w:r>
      <w:r w:rsidRPr="00E37160">
        <w:rPr>
          <w:rFonts w:ascii="Arial" w:hAnsi="Arial" w:cs="Arial"/>
          <w:sz w:val="22"/>
          <w:szCs w:val="22"/>
        </w:rPr>
        <w:lastRenderedPageBreak/>
        <w:t>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00C22B8"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5D7420">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76D57978" w:rsidR="00B17B7D" w:rsidRPr="00E37160" w:rsidRDefault="0024494F"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05" w:name="_Toc200089393"/>
      <w:r w:rsidRPr="00E37160">
        <w:t>V etap – Ocena strategiczna</w:t>
      </w:r>
      <w:bookmarkEnd w:id="305"/>
      <w:r w:rsidRPr="00E37160" w:rsidDel="001C6581">
        <w:t xml:space="preserve"> </w:t>
      </w:r>
      <w:r w:rsidR="00180EA5" w:rsidRPr="00E37160">
        <w:rPr>
          <w:lang w:val="pl-PL"/>
        </w:rPr>
        <w:t xml:space="preserve"> </w:t>
      </w:r>
    </w:p>
    <w:p w14:paraId="1A25D2D5" w14:textId="5A3B66E4" w:rsidR="00F71A94" w:rsidRPr="00F71A94" w:rsidRDefault="00F71A94" w:rsidP="003A3602">
      <w:pPr>
        <w:pStyle w:val="Akapitzlist"/>
        <w:numPr>
          <w:ilvl w:val="2"/>
          <w:numId w:val="7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Nabór nie przewiduje przeprowadzenia V etapu oceny – oceny strategicznej.</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06" w:name="_Toc200089394"/>
      <w:r w:rsidRPr="00E37160">
        <w:t>Zatwierdzenie wyników oceny</w:t>
      </w:r>
      <w:bookmarkEnd w:id="306"/>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3602">
      <w:pPr>
        <w:pStyle w:val="Akapitzlist"/>
        <w:numPr>
          <w:ilvl w:val="0"/>
          <w:numId w:val="83"/>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3B68D7BE"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F71A94">
        <w:rPr>
          <w:rFonts w:ascii="Arial" w:hAnsi="Arial" w:cs="Arial"/>
          <w:sz w:val="22"/>
          <w:szCs w:val="22"/>
          <w:lang w:val="pl-PL"/>
        </w:rPr>
        <w:t>.</w:t>
      </w:r>
    </w:p>
    <w:p w14:paraId="7517A930"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3664467C" w:rsidR="004E7B96"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FF0D2B2"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07" w:name="_Toc35341127"/>
      <w:bookmarkStart w:id="308" w:name="_Toc135051287"/>
      <w:bookmarkStart w:id="309" w:name="_Toc200089395"/>
      <w:r w:rsidRPr="00E37160">
        <w:t>Środki odwoławcze</w:t>
      </w:r>
      <w:bookmarkEnd w:id="307"/>
      <w:bookmarkEnd w:id="308"/>
      <w:bookmarkEnd w:id="309"/>
    </w:p>
    <w:p w14:paraId="53CEA136" w14:textId="77777777" w:rsidR="007324AB" w:rsidRPr="00E37160" w:rsidRDefault="007324AB" w:rsidP="003A3602">
      <w:pPr>
        <w:pStyle w:val="Styl7"/>
        <w:numPr>
          <w:ilvl w:val="0"/>
          <w:numId w:val="55"/>
        </w:numPr>
      </w:pPr>
      <w:bookmarkStart w:id="310" w:name="_Toc450130189"/>
      <w:bookmarkStart w:id="311" w:name="_Toc450130250"/>
      <w:bookmarkStart w:id="312" w:name="_Toc450223793"/>
      <w:bookmarkStart w:id="313" w:name="_Toc455571525"/>
      <w:bookmarkStart w:id="314" w:name="_Toc463528604"/>
      <w:bookmarkStart w:id="315" w:name="_Toc463608954"/>
      <w:bookmarkStart w:id="316" w:name="_Toc475351805"/>
      <w:bookmarkStart w:id="317" w:name="_Toc490745018"/>
      <w:bookmarkStart w:id="318" w:name="_Toc490745156"/>
      <w:bookmarkStart w:id="319" w:name="_Toc499204361"/>
      <w:bookmarkStart w:id="320" w:name="_Toc501092949"/>
      <w:bookmarkStart w:id="321" w:name="_Toc532293280"/>
      <w:bookmarkStart w:id="322" w:name="_Toc532293811"/>
      <w:bookmarkStart w:id="323" w:name="_Toc532293867"/>
      <w:bookmarkStart w:id="324" w:name="_Toc535929714"/>
      <w:bookmarkStart w:id="325" w:name="_Toc13228505"/>
      <w:bookmarkStart w:id="326" w:name="_Toc13484988"/>
      <w:bookmarkStart w:id="327" w:name="_Toc13562607"/>
      <w:bookmarkStart w:id="328" w:name="_Toc13563408"/>
      <w:bookmarkStart w:id="329" w:name="_Toc13563874"/>
      <w:bookmarkStart w:id="330" w:name="_Toc15293394"/>
      <w:bookmarkStart w:id="331" w:name="_Toc450130190"/>
      <w:bookmarkStart w:id="332" w:name="_Toc450130251"/>
      <w:bookmarkStart w:id="333" w:name="_Toc450223794"/>
      <w:bookmarkStart w:id="334" w:name="_Toc455571526"/>
      <w:bookmarkStart w:id="335" w:name="_Toc463528605"/>
      <w:bookmarkStart w:id="336" w:name="_Toc463608955"/>
      <w:bookmarkStart w:id="337" w:name="_Toc475351806"/>
      <w:bookmarkStart w:id="338" w:name="_Toc490745019"/>
      <w:bookmarkStart w:id="339" w:name="_Toc490745157"/>
      <w:bookmarkStart w:id="340" w:name="_Toc499204362"/>
      <w:bookmarkStart w:id="341" w:name="_Toc501092950"/>
      <w:bookmarkStart w:id="342" w:name="_Toc532293281"/>
      <w:bookmarkStart w:id="343" w:name="_Toc532293812"/>
      <w:bookmarkStart w:id="344" w:name="_Toc532293868"/>
      <w:bookmarkStart w:id="345" w:name="_Toc535929715"/>
      <w:bookmarkStart w:id="346" w:name="_Toc13228506"/>
      <w:bookmarkStart w:id="347" w:name="_Toc13484989"/>
      <w:bookmarkStart w:id="348" w:name="_Toc13562608"/>
      <w:bookmarkStart w:id="349" w:name="_Toc13563409"/>
      <w:bookmarkStart w:id="350" w:name="_Toc13563875"/>
      <w:bookmarkStart w:id="351" w:name="_Toc15293395"/>
      <w:bookmarkStart w:id="352" w:name="_Toc35341128"/>
      <w:bookmarkStart w:id="353" w:name="_Toc135051288"/>
      <w:bookmarkStart w:id="354" w:name="_Toc200089396"/>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E37160">
        <w:t>Zakres podmiotowy i przedmiotowy procedury odwoławczej</w:t>
      </w:r>
      <w:bookmarkEnd w:id="352"/>
      <w:bookmarkEnd w:id="353"/>
      <w:bookmarkEnd w:id="354"/>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55" w:name="_Toc35341129"/>
      <w:bookmarkStart w:id="356" w:name="_Toc135051289"/>
      <w:bookmarkStart w:id="357" w:name="_Toc200089397"/>
      <w:r w:rsidRPr="00E37160">
        <w:t>Sposób złożenia protestu</w:t>
      </w:r>
      <w:bookmarkEnd w:id="355"/>
      <w:bookmarkEnd w:id="356"/>
      <w:bookmarkEnd w:id="357"/>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58" w:name="_Toc135074408"/>
      <w:bookmarkStart w:id="359" w:name="_Toc135074464"/>
      <w:bookmarkStart w:id="360" w:name="_Toc135074533"/>
      <w:bookmarkStart w:id="361" w:name="_Toc175747726"/>
      <w:bookmarkStart w:id="362" w:name="_Toc187751997"/>
      <w:bookmarkStart w:id="363" w:name="_Toc200089340"/>
      <w:bookmarkStart w:id="364" w:name="_Toc200089398"/>
      <w:bookmarkEnd w:id="358"/>
      <w:bookmarkEnd w:id="359"/>
      <w:bookmarkEnd w:id="360"/>
      <w:bookmarkEnd w:id="361"/>
      <w:bookmarkEnd w:id="362"/>
      <w:bookmarkEnd w:id="363"/>
      <w:bookmarkEnd w:id="364"/>
    </w:p>
    <w:p w14:paraId="70991327"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5" w:name="_Toc135074409"/>
      <w:bookmarkStart w:id="366" w:name="_Toc135074465"/>
      <w:bookmarkStart w:id="367" w:name="_Toc135074534"/>
      <w:bookmarkStart w:id="368" w:name="_Toc175747727"/>
      <w:bookmarkStart w:id="369" w:name="_Toc187751998"/>
      <w:bookmarkStart w:id="370" w:name="_Toc200089341"/>
      <w:bookmarkStart w:id="371" w:name="_Toc200089399"/>
      <w:bookmarkEnd w:id="365"/>
      <w:bookmarkEnd w:id="366"/>
      <w:bookmarkEnd w:id="367"/>
      <w:bookmarkEnd w:id="368"/>
      <w:bookmarkEnd w:id="369"/>
      <w:bookmarkEnd w:id="370"/>
      <w:bookmarkEnd w:id="371"/>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72" w:name="_Toc430646312"/>
      <w:bookmarkStart w:id="373" w:name="_Toc35341130"/>
      <w:bookmarkStart w:id="374" w:name="_Toc135051290"/>
      <w:bookmarkStart w:id="375" w:name="_Toc200089400"/>
      <w:bookmarkEnd w:id="372"/>
      <w:r w:rsidRPr="00E37160">
        <w:t>Zakres protestu</w:t>
      </w:r>
      <w:bookmarkEnd w:id="373"/>
      <w:bookmarkEnd w:id="374"/>
      <w:bookmarkEnd w:id="375"/>
    </w:p>
    <w:p w14:paraId="4B506726"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bookmarkStart w:id="376" w:name="_Toc430646314"/>
      <w:bookmarkEnd w:id="376"/>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14CFD3BA" w:rsidR="004463E1"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lastRenderedPageBreak/>
        <w:t xml:space="preserve"> </w:t>
      </w:r>
      <w:bookmarkStart w:id="377" w:name="_Toc35341131"/>
      <w:bookmarkStart w:id="378" w:name="_Toc135051291"/>
      <w:bookmarkStart w:id="379" w:name="_Toc200089401"/>
      <w:r w:rsidRPr="00E37160">
        <w:t xml:space="preserve">Rozpatrzenie protestu przez IP </w:t>
      </w:r>
      <w:bookmarkEnd w:id="377"/>
      <w:r w:rsidRPr="00E37160">
        <w:t>FEPZ</w:t>
      </w:r>
      <w:bookmarkEnd w:id="378"/>
      <w:bookmarkEnd w:id="379"/>
    </w:p>
    <w:p w14:paraId="0C25AAA5" w14:textId="77777777" w:rsidR="00FF7ADC"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0A3522">
      <w:pPr>
        <w:pStyle w:val="Akapitzlist"/>
        <w:numPr>
          <w:ilvl w:val="0"/>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0" w:name="_Toc430646316"/>
      <w:bookmarkStart w:id="381" w:name="_Toc134447448"/>
      <w:bookmarkStart w:id="382" w:name="_Toc134800504"/>
      <w:bookmarkStart w:id="383" w:name="_Toc135042296"/>
      <w:bookmarkStart w:id="384" w:name="_Toc135048131"/>
      <w:bookmarkStart w:id="385" w:name="_Toc135051292"/>
      <w:bookmarkStart w:id="386" w:name="_Toc135074412"/>
      <w:bookmarkStart w:id="387" w:name="_Toc135074468"/>
      <w:bookmarkStart w:id="388" w:name="_Toc135074537"/>
      <w:bookmarkStart w:id="389" w:name="_Toc175747730"/>
      <w:bookmarkStart w:id="390" w:name="_Toc187752001"/>
      <w:bookmarkStart w:id="391" w:name="_Toc200089344"/>
      <w:bookmarkStart w:id="392" w:name="_Toc200089402"/>
      <w:bookmarkStart w:id="393" w:name="_Toc35341132"/>
      <w:bookmarkEnd w:id="380"/>
      <w:bookmarkEnd w:id="381"/>
      <w:bookmarkEnd w:id="382"/>
      <w:bookmarkEnd w:id="383"/>
      <w:bookmarkEnd w:id="384"/>
      <w:bookmarkEnd w:id="385"/>
      <w:bookmarkEnd w:id="386"/>
      <w:bookmarkEnd w:id="387"/>
      <w:bookmarkEnd w:id="388"/>
      <w:bookmarkEnd w:id="389"/>
      <w:bookmarkEnd w:id="390"/>
      <w:bookmarkEnd w:id="391"/>
      <w:bookmarkEnd w:id="392"/>
    </w:p>
    <w:p w14:paraId="60125D82"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4" w:name="_Toc134447449"/>
      <w:bookmarkStart w:id="395" w:name="_Toc134800505"/>
      <w:bookmarkStart w:id="396" w:name="_Toc135042297"/>
      <w:bookmarkStart w:id="397" w:name="_Toc135048132"/>
      <w:bookmarkStart w:id="398" w:name="_Toc135051293"/>
      <w:bookmarkStart w:id="399" w:name="_Toc135074413"/>
      <w:bookmarkStart w:id="400" w:name="_Toc135074469"/>
      <w:bookmarkStart w:id="401" w:name="_Toc135074538"/>
      <w:bookmarkStart w:id="402" w:name="_Toc175747731"/>
      <w:bookmarkStart w:id="403" w:name="_Toc187752002"/>
      <w:bookmarkStart w:id="404" w:name="_Toc200089345"/>
      <w:bookmarkStart w:id="405" w:name="_Toc200089403"/>
      <w:bookmarkEnd w:id="394"/>
      <w:bookmarkEnd w:id="395"/>
      <w:bookmarkEnd w:id="396"/>
      <w:bookmarkEnd w:id="397"/>
      <w:bookmarkEnd w:id="398"/>
      <w:bookmarkEnd w:id="399"/>
      <w:bookmarkEnd w:id="400"/>
      <w:bookmarkEnd w:id="401"/>
      <w:bookmarkEnd w:id="402"/>
      <w:bookmarkEnd w:id="403"/>
      <w:bookmarkEnd w:id="404"/>
      <w:bookmarkEnd w:id="405"/>
    </w:p>
    <w:p w14:paraId="3B9A1F91"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6" w:name="_Toc134447450"/>
      <w:bookmarkStart w:id="407" w:name="_Toc134800506"/>
      <w:bookmarkStart w:id="408" w:name="_Toc135042298"/>
      <w:bookmarkStart w:id="409" w:name="_Toc135048133"/>
      <w:bookmarkStart w:id="410" w:name="_Toc135051294"/>
      <w:bookmarkStart w:id="411" w:name="_Toc135074414"/>
      <w:bookmarkStart w:id="412" w:name="_Toc135074470"/>
      <w:bookmarkStart w:id="413" w:name="_Toc135074539"/>
      <w:bookmarkStart w:id="414" w:name="_Toc175747732"/>
      <w:bookmarkStart w:id="415" w:name="_Toc187752003"/>
      <w:bookmarkStart w:id="416" w:name="_Toc200089346"/>
      <w:bookmarkStart w:id="417" w:name="_Toc200089404"/>
      <w:bookmarkEnd w:id="406"/>
      <w:bookmarkEnd w:id="407"/>
      <w:bookmarkEnd w:id="408"/>
      <w:bookmarkEnd w:id="409"/>
      <w:bookmarkEnd w:id="410"/>
      <w:bookmarkEnd w:id="411"/>
      <w:bookmarkEnd w:id="412"/>
      <w:bookmarkEnd w:id="413"/>
      <w:bookmarkEnd w:id="414"/>
      <w:bookmarkEnd w:id="415"/>
      <w:bookmarkEnd w:id="416"/>
      <w:bookmarkEnd w:id="417"/>
    </w:p>
    <w:p w14:paraId="22B9C143"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8" w:name="_Toc134447451"/>
      <w:bookmarkStart w:id="419" w:name="_Toc134800507"/>
      <w:bookmarkStart w:id="420" w:name="_Toc135042299"/>
      <w:bookmarkStart w:id="421" w:name="_Toc135048134"/>
      <w:bookmarkStart w:id="422" w:name="_Toc135051295"/>
      <w:bookmarkStart w:id="423" w:name="_Toc135074415"/>
      <w:bookmarkStart w:id="424" w:name="_Toc135074471"/>
      <w:bookmarkStart w:id="425" w:name="_Toc135074540"/>
      <w:bookmarkStart w:id="426" w:name="_Toc175747733"/>
      <w:bookmarkStart w:id="427" w:name="_Toc187752004"/>
      <w:bookmarkStart w:id="428" w:name="_Toc200089347"/>
      <w:bookmarkStart w:id="429" w:name="_Toc200089405"/>
      <w:bookmarkEnd w:id="418"/>
      <w:bookmarkEnd w:id="419"/>
      <w:bookmarkEnd w:id="420"/>
      <w:bookmarkEnd w:id="421"/>
      <w:bookmarkEnd w:id="422"/>
      <w:bookmarkEnd w:id="423"/>
      <w:bookmarkEnd w:id="424"/>
      <w:bookmarkEnd w:id="425"/>
      <w:bookmarkEnd w:id="426"/>
      <w:bookmarkEnd w:id="427"/>
      <w:bookmarkEnd w:id="428"/>
      <w:bookmarkEnd w:id="429"/>
    </w:p>
    <w:p w14:paraId="4B37FB09" w14:textId="77777777" w:rsidR="007324AB" w:rsidRPr="00E37160" w:rsidRDefault="007324AB" w:rsidP="003A3602">
      <w:pPr>
        <w:pStyle w:val="Styl7"/>
        <w:numPr>
          <w:ilvl w:val="0"/>
          <w:numId w:val="73"/>
        </w:numPr>
      </w:pPr>
      <w:bookmarkStart w:id="430" w:name="_Toc135051296"/>
      <w:bookmarkStart w:id="431" w:name="_Toc200089406"/>
      <w:r w:rsidRPr="00E37160">
        <w:t>Skarga do sądu administracyjnego</w:t>
      </w:r>
      <w:bookmarkEnd w:id="430"/>
      <w:bookmarkEnd w:id="431"/>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2" w:name="_Toc430646318"/>
      <w:bookmarkEnd w:id="393"/>
      <w:bookmarkEnd w:id="432"/>
    </w:p>
    <w:p w14:paraId="327084F5"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33" w:name="_Toc430646320"/>
      <w:bookmarkStart w:id="434" w:name="_Toc35341134"/>
      <w:bookmarkStart w:id="435" w:name="_Toc135051297"/>
      <w:bookmarkStart w:id="436" w:name="_Toc200089407"/>
      <w:bookmarkEnd w:id="433"/>
      <w:r w:rsidRPr="00E37160">
        <w:t>Skarga kasacyjna do Naczelnego Sądu Administracyjnego</w:t>
      </w:r>
      <w:bookmarkEnd w:id="434"/>
      <w:bookmarkEnd w:id="435"/>
      <w:bookmarkEnd w:id="436"/>
    </w:p>
    <w:p w14:paraId="39F72269" w14:textId="77777777" w:rsidR="007324AB" w:rsidRPr="00E37160" w:rsidRDefault="007324AB" w:rsidP="003A3602">
      <w:pPr>
        <w:pStyle w:val="Akapitzlist"/>
        <w:numPr>
          <w:ilvl w:val="3"/>
          <w:numId w:val="91"/>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3602">
      <w:pPr>
        <w:pStyle w:val="Akapitzlist"/>
        <w:numPr>
          <w:ilvl w:val="0"/>
          <w:numId w:val="7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3602">
      <w:pPr>
        <w:pStyle w:val="Akapitzlist"/>
        <w:numPr>
          <w:ilvl w:val="0"/>
          <w:numId w:val="7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lastRenderedPageBreak/>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3602">
      <w:pPr>
        <w:pStyle w:val="Akapitzlist"/>
        <w:numPr>
          <w:ilvl w:val="3"/>
          <w:numId w:val="91"/>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37" w:name="_Toc430646322"/>
      <w:bookmarkStart w:id="438" w:name="_Toc35341135"/>
      <w:bookmarkStart w:id="439" w:name="_Toc135051298"/>
      <w:bookmarkStart w:id="440" w:name="_Toc200089408"/>
      <w:bookmarkEnd w:id="437"/>
      <w:r w:rsidRPr="00E37160">
        <w:t>Pozostałe informacje w zakresie procedury odwoławczej</w:t>
      </w:r>
      <w:bookmarkEnd w:id="438"/>
      <w:bookmarkEnd w:id="439"/>
      <w:bookmarkEnd w:id="440"/>
    </w:p>
    <w:p w14:paraId="01BC6215" w14:textId="77777777" w:rsidR="007324AB" w:rsidRPr="00E37160" w:rsidRDefault="007324AB" w:rsidP="000A3522">
      <w:pPr>
        <w:pStyle w:val="Akapitzlist"/>
        <w:numPr>
          <w:ilvl w:val="3"/>
          <w:numId w:val="92"/>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lastRenderedPageBreak/>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1" w:name="_Toc13562617"/>
      <w:bookmarkStart w:id="442" w:name="_Toc425140348"/>
      <w:bookmarkEnd w:id="441"/>
    </w:p>
    <w:p w14:paraId="3BDCCE5F" w14:textId="77777777" w:rsidR="00B249C2" w:rsidRPr="00E37160" w:rsidRDefault="005C5B20" w:rsidP="003A4438">
      <w:pPr>
        <w:pStyle w:val="RozdziaRK"/>
      </w:pPr>
      <w:bookmarkStart w:id="443" w:name="_Toc200089409"/>
      <w:r w:rsidRPr="00E37160">
        <w:t>Podstawowe informacje o zasadach realizacji projektów</w:t>
      </w:r>
      <w:bookmarkEnd w:id="442"/>
      <w:bookmarkEnd w:id="443"/>
    </w:p>
    <w:p w14:paraId="20E5DE7E" w14:textId="77777777" w:rsidR="004E75AD" w:rsidRPr="00E37160" w:rsidRDefault="00123B69" w:rsidP="003A4438">
      <w:pPr>
        <w:pStyle w:val="Styl8"/>
      </w:pPr>
      <w:bookmarkStart w:id="444" w:name="_Toc425140349"/>
      <w:r w:rsidRPr="00E37160" w:rsidDel="00123B69">
        <w:t xml:space="preserve"> </w:t>
      </w:r>
      <w:bookmarkStart w:id="445" w:name="_Toc425140351"/>
      <w:bookmarkStart w:id="446" w:name="_Toc200089410"/>
      <w:bookmarkEnd w:id="444"/>
      <w:r w:rsidR="0008188C" w:rsidRPr="00E37160">
        <w:t>Podstawowe zasady udzielania dofinansowania</w:t>
      </w:r>
      <w:bookmarkEnd w:id="445"/>
      <w:bookmarkEnd w:id="446"/>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7"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7"/>
      <w:r w:rsidRPr="00E37160">
        <w:rPr>
          <w:rFonts w:ascii="Arial" w:hAnsi="Arial" w:cs="Arial"/>
          <w:iCs/>
          <w:sz w:val="22"/>
          <w:szCs w:val="22"/>
        </w:rPr>
        <w:t>.</w:t>
      </w:r>
    </w:p>
    <w:p w14:paraId="5444F2EF" w14:textId="77777777" w:rsidR="004E75AD" w:rsidRPr="00E37160" w:rsidRDefault="0008188C" w:rsidP="00207B98">
      <w:pPr>
        <w:pStyle w:val="Styl9"/>
      </w:pPr>
      <w:bookmarkStart w:id="448" w:name="_Toc425140352"/>
      <w:bookmarkStart w:id="449" w:name="_Toc200089411"/>
      <w:r w:rsidRPr="00E37160">
        <w:t>Umowa o dofinansowanie projektu</w:t>
      </w:r>
      <w:bookmarkEnd w:id="448"/>
      <w:bookmarkEnd w:id="449"/>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lastRenderedPageBreak/>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03FA50FA"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357622AF"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5D7420">
        <w:rPr>
          <w:rFonts w:ascii="Arial" w:hAnsi="Arial" w:cs="Arial"/>
          <w:sz w:val="22"/>
          <w:szCs w:val="22"/>
        </w:rPr>
        <w:t>–</w:t>
      </w:r>
      <w:r w:rsidRPr="00E37160">
        <w:rPr>
          <w:rFonts w:ascii="Arial" w:hAnsi="Arial" w:cs="Arial"/>
          <w:sz w:val="22"/>
          <w:szCs w:val="22"/>
        </w:rPr>
        <w:t xml:space="preserve"> 2027</w:t>
      </w:r>
      <w:r w:rsidR="005D7420">
        <w:rPr>
          <w:rFonts w:ascii="Arial" w:hAnsi="Arial" w:cs="Arial"/>
          <w:sz w:val="22"/>
          <w:szCs w:val="22"/>
        </w:rPr>
        <w:t>. Umowa o dofinansowanie projektu w ramach FEPZ 2021-2027</w:t>
      </w:r>
      <w:r w:rsidR="00034CED">
        <w:rPr>
          <w:rFonts w:ascii="Arial" w:hAnsi="Arial" w:cs="Arial"/>
          <w:sz w:val="22"/>
          <w:szCs w:val="22"/>
          <w:lang w:val="pl-PL"/>
        </w:rPr>
        <w:t>.</w:t>
      </w:r>
      <w:r w:rsidR="005D7420">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w:t>
      </w:r>
      <w:r w:rsidR="00425E29" w:rsidRPr="00E37160">
        <w:rPr>
          <w:rStyle w:val="markedcontent"/>
          <w:rFonts w:ascii="Arial" w:hAnsi="Arial" w:cs="Arial"/>
          <w:sz w:val="22"/>
          <w:szCs w:val="22"/>
        </w:rPr>
        <w:lastRenderedPageBreak/>
        <w:t xml:space="preserve">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7"/>
      </w:r>
      <w:r w:rsidRPr="00E37160">
        <w:rPr>
          <w:rStyle w:val="markedcontent"/>
          <w:rFonts w:ascii="Arial" w:hAnsi="Arial" w:cs="Arial"/>
          <w:sz w:val="22"/>
          <w:szCs w:val="22"/>
          <w:lang w:val="pl-PL"/>
        </w:rPr>
        <w:t>:</w:t>
      </w:r>
    </w:p>
    <w:p w14:paraId="18E3A080" w14:textId="509A141B"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6F911574" w14:textId="69DEE1A3" w:rsidR="00BB12D5"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CC1A0C">
        <w:rPr>
          <w:rFonts w:ascii="Arial" w:hAnsi="Arial" w:cs="Arial"/>
          <w:sz w:val="22"/>
          <w:szCs w:val="22"/>
        </w:rPr>
        <w:t>załącznik nr 7.3.5 oraz załącznik nr 7.3.6</w:t>
      </w:r>
      <w:r w:rsidR="005D7420">
        <w:rPr>
          <w:rFonts w:ascii="Arial" w:hAnsi="Arial" w:cs="Arial"/>
          <w:sz w:val="22"/>
          <w:szCs w:val="22"/>
        </w:rPr>
        <w:t>,</w:t>
      </w:r>
    </w:p>
    <w:p w14:paraId="2BF103DE" w14:textId="77777777" w:rsidR="00CC51A2" w:rsidRPr="00034CED" w:rsidRDefault="00CC51A2" w:rsidP="005C2225">
      <w:pPr>
        <w:pStyle w:val="Tekstpodstawowy"/>
        <w:spacing w:before="120" w:line="271" w:lineRule="auto"/>
        <w:rPr>
          <w:rFonts w:ascii="Arial" w:hAnsi="Arial" w:cs="Arial"/>
          <w:sz w:val="22"/>
          <w:szCs w:val="22"/>
        </w:rPr>
      </w:pP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8"/>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1"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1"/>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2"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2"/>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0188EBB4" w:rsidR="003A30A1" w:rsidRPr="00362CAA" w:rsidRDefault="004E504A" w:rsidP="00362CAA">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362CAA">
        <w:rPr>
          <w:rFonts w:ascii="Arial" w:hAnsi="Arial" w:cs="Arial"/>
          <w:sz w:val="22"/>
          <w:szCs w:val="22"/>
        </w:rPr>
        <w:t>/CIT</w:t>
      </w:r>
      <w:r w:rsidRPr="00362CAA">
        <w:rPr>
          <w:rFonts w:ascii="Arial" w:hAnsi="Arial" w:cs="Arial"/>
          <w:sz w:val="22"/>
          <w:szCs w:val="22"/>
        </w:rPr>
        <w:t xml:space="preserve"> (zeznani</w:t>
      </w:r>
      <w:r w:rsidR="00EB24CA" w:rsidRPr="00362CAA">
        <w:rPr>
          <w:rFonts w:ascii="Arial" w:hAnsi="Arial" w:cs="Arial"/>
          <w:sz w:val="22"/>
          <w:szCs w:val="22"/>
          <w:lang w:val="pl-PL"/>
        </w:rPr>
        <w:t>e</w:t>
      </w:r>
      <w:r w:rsidRPr="00362CAA">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9"/>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0"/>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99"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0"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2EAF8B4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39124656"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lastRenderedPageBreak/>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6E4075">
        <w:rPr>
          <w:rFonts w:ascii="Arial" w:hAnsi="Arial" w:cs="Arial"/>
          <w:sz w:val="22"/>
          <w:szCs w:val="22"/>
          <w:lang w:val="pl-PL"/>
        </w:rPr>
        <w:t>)</w:t>
      </w:r>
      <w:r w:rsidRPr="00E37160">
        <w:rPr>
          <w:rFonts w:ascii="Arial" w:hAnsi="Arial" w:cs="Arial"/>
          <w:sz w:val="22"/>
          <w:szCs w:val="22"/>
        </w:rPr>
        <w:t>,</w:t>
      </w:r>
    </w:p>
    <w:p w14:paraId="1D6D4AB3" w14:textId="25B74FF0"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w:t>
      </w:r>
      <w:r w:rsidR="007772EE">
        <w:rPr>
          <w:rFonts w:ascii="Arial" w:hAnsi="Arial" w:cs="Arial"/>
          <w:sz w:val="22"/>
          <w:szCs w:val="22"/>
          <w:lang w:val="pl-PL"/>
        </w:rPr>
        <w:t>FP</w:t>
      </w:r>
      <w:r w:rsidR="009506E4" w:rsidRPr="00E37160">
        <w:rPr>
          <w:rFonts w:ascii="Arial" w:hAnsi="Arial" w:cs="Arial"/>
          <w:sz w:val="22"/>
          <w:szCs w:val="22"/>
          <w:lang w:val="pl-PL"/>
        </w:rPr>
        <w:t>)</w:t>
      </w:r>
      <w:r w:rsidRPr="00E37160">
        <w:rPr>
          <w:rFonts w:ascii="Arial" w:hAnsi="Arial" w:cs="Arial"/>
          <w:sz w:val="22"/>
          <w:szCs w:val="22"/>
          <w:lang w:val="pl-PL"/>
        </w:rPr>
        <w:t>,</w:t>
      </w:r>
    </w:p>
    <w:p w14:paraId="04D770F9" w14:textId="1B9D2E69"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3AA7FB89"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DB2F80">
        <w:rPr>
          <w:rFonts w:ascii="Arial" w:hAnsi="Arial" w:cs="Arial"/>
          <w:sz w:val="22"/>
          <w:szCs w:val="22"/>
          <w:lang w:val="pl-PL"/>
        </w:rPr>
        <w:t>–</w:t>
      </w:r>
      <w:r w:rsidRPr="00E37160">
        <w:rPr>
          <w:rFonts w:ascii="Arial" w:hAnsi="Arial" w:cs="Arial"/>
          <w:sz w:val="22"/>
          <w:szCs w:val="22"/>
          <w:lang w:val="pl-PL"/>
        </w:rPr>
        <w:t xml:space="preserve"> </w:t>
      </w:r>
      <w:r w:rsidR="00DB2F80">
        <w:rPr>
          <w:rFonts w:ascii="Arial" w:hAnsi="Arial" w:cs="Arial"/>
          <w:sz w:val="22"/>
          <w:szCs w:val="22"/>
          <w:lang w:val="pl-PL"/>
        </w:rPr>
        <w:t>7.3.4</w:t>
      </w:r>
      <w:r w:rsidRPr="00E37160">
        <w:rPr>
          <w:rFonts w:ascii="Arial" w:hAnsi="Arial" w:cs="Arial"/>
          <w:sz w:val="22"/>
          <w:szCs w:val="22"/>
        </w:rPr>
        <w:t>,</w:t>
      </w:r>
    </w:p>
    <w:p w14:paraId="557094CE" w14:textId="5969831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 </w:t>
      </w:r>
      <w:r w:rsidR="00DB2F80">
        <w:rPr>
          <w:rFonts w:ascii="Arial" w:hAnsi="Arial" w:cs="Arial"/>
        </w:rPr>
        <w:t xml:space="preserve"> 7.3.1</w:t>
      </w:r>
      <w:r w:rsidRPr="00E37160">
        <w:rPr>
          <w:rFonts w:ascii="Arial" w:hAnsi="Arial" w:cs="Arial"/>
        </w:rPr>
        <w:t>,</w:t>
      </w:r>
    </w:p>
    <w:p w14:paraId="5B097508" w14:textId="3FD8199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DB2F80">
        <w:rPr>
          <w:rFonts w:ascii="Arial" w:hAnsi="Arial" w:cs="Arial"/>
        </w:rPr>
        <w:t xml:space="preserve"> 7.3.2</w:t>
      </w:r>
      <w:r w:rsidRPr="00E37160">
        <w:rPr>
          <w:rFonts w:ascii="Arial" w:hAnsi="Arial" w:cs="Arial"/>
        </w:rPr>
        <w:t>,</w:t>
      </w:r>
    </w:p>
    <w:p w14:paraId="14DB97B7" w14:textId="605BCF0A"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 </w:t>
      </w:r>
      <w:r w:rsidR="00DB2F80">
        <w:rPr>
          <w:rFonts w:ascii="Arial" w:hAnsi="Arial" w:cs="Arial"/>
        </w:rPr>
        <w:t>7.3.3</w:t>
      </w:r>
      <w:r w:rsidR="00D94CD5" w:rsidRPr="00E37160">
        <w:rPr>
          <w:rFonts w:ascii="Arial" w:hAnsi="Arial" w:cs="Arial"/>
        </w:rPr>
        <w:t>,</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3"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1"/>
      </w:r>
    </w:p>
    <w:p w14:paraId="14F2DE4D"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3"/>
    <w:p w14:paraId="4446E34C" w14:textId="77777777" w:rsidR="003A30A1" w:rsidRPr="00E37160" w:rsidRDefault="003A30A1" w:rsidP="004D0158">
      <w:pPr>
        <w:pStyle w:val="Default"/>
        <w:ind w:left="426"/>
        <w:rPr>
          <w:rFonts w:ascii="Arial" w:hAnsi="Arial" w:cs="Arial"/>
        </w:rPr>
      </w:pPr>
    </w:p>
    <w:p w14:paraId="6E8AC4B5" w14:textId="711AB3A3" w:rsidR="004D0158" w:rsidRPr="00E37160" w:rsidRDefault="004D0158" w:rsidP="004D0158">
      <w:pPr>
        <w:pStyle w:val="Default"/>
        <w:ind w:left="426"/>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286A5A45" w:rsidR="004D0158"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662192">
        <w:rPr>
          <w:rFonts w:ascii="Arial" w:hAnsi="Arial" w:cs="Arial"/>
        </w:rPr>
        <w:t>7.15</w:t>
      </w:r>
      <w:r w:rsidR="00662192"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lastRenderedPageBreak/>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63957C9"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662192">
        <w:rPr>
          <w:rFonts w:ascii="Arial" w:hAnsi="Arial" w:cs="Arial"/>
          <w:iCs/>
          <w:sz w:val="22"/>
          <w:szCs w:val="22"/>
        </w:rPr>
        <w:t>7.10</w:t>
      </w:r>
      <w:r w:rsidR="00662192"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662192">
        <w:rPr>
          <w:rFonts w:ascii="Arial" w:hAnsi="Arial" w:cs="Arial"/>
          <w:iCs/>
          <w:sz w:val="22"/>
          <w:szCs w:val="22"/>
        </w:rPr>
        <w:t>7.11</w:t>
      </w:r>
      <w:r w:rsidR="00662192"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20E996B5"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662192">
        <w:rPr>
          <w:rFonts w:ascii="Arial" w:hAnsi="Arial" w:cs="Arial"/>
          <w:iCs/>
        </w:rPr>
        <w:t>7.15</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w:t>
      </w:r>
      <w:r w:rsidRPr="00E37160">
        <w:rPr>
          <w:rFonts w:ascii="Arial" w:hAnsi="Arial" w:cs="Arial"/>
          <w:b/>
          <w:sz w:val="22"/>
          <w:szCs w:val="22"/>
        </w:rPr>
        <w:lastRenderedPageBreak/>
        <w:t>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4" w:name="_Toc13562621"/>
      <w:bookmarkStart w:id="455" w:name="_Toc425140353"/>
      <w:bookmarkStart w:id="456" w:name="_Toc200089412"/>
      <w:bookmarkEnd w:id="454"/>
      <w:r w:rsidRPr="00E37160">
        <w:t>Wkład własny</w:t>
      </w:r>
      <w:bookmarkEnd w:id="455"/>
      <w:bookmarkEnd w:id="456"/>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1125BE9A"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6E4075">
        <w:rPr>
          <w:rFonts w:ascii="Arial" w:hAnsi="Arial" w:cs="Arial"/>
          <w:i/>
          <w:sz w:val="22"/>
          <w:szCs w:val="22"/>
          <w:lang w:val="pl-PL"/>
        </w:rPr>
        <w:t>a</w:t>
      </w:r>
      <w:r w:rsidRPr="00E37160">
        <w:rPr>
          <w:rFonts w:ascii="Arial" w:hAnsi="Arial" w:cs="Arial"/>
          <w:i/>
          <w:sz w:val="22"/>
          <w:szCs w:val="22"/>
          <w:lang w:val="pl-PL"/>
        </w:rPr>
        <w:t>ł</w:t>
      </w:r>
      <w:r w:rsidR="006E4075">
        <w:rPr>
          <w:rFonts w:ascii="Arial" w:hAnsi="Arial" w:cs="Arial"/>
          <w:i/>
          <w:sz w:val="22"/>
          <w:szCs w:val="22"/>
          <w:lang w:val="pl-PL"/>
        </w:rPr>
        <w:t>ą</w:t>
      </w:r>
      <w:r w:rsidRPr="00E37160">
        <w:rPr>
          <w:rFonts w:ascii="Arial" w:hAnsi="Arial" w:cs="Arial"/>
          <w:i/>
          <w:sz w:val="22"/>
          <w:szCs w:val="22"/>
          <w:lang w:val="pl-PL"/>
        </w:rPr>
        <w:t xml:space="preserve">cznik nr </w:t>
      </w:r>
      <w:r w:rsidR="00662192">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57" w:name="_Toc425140354"/>
      <w:bookmarkStart w:id="458" w:name="_Toc200089413"/>
      <w:r w:rsidRPr="00E37160">
        <w:lastRenderedPageBreak/>
        <w:t>Szczegółowy budżet projektu</w:t>
      </w:r>
      <w:bookmarkEnd w:id="457"/>
      <w:bookmarkEnd w:id="458"/>
    </w:p>
    <w:p w14:paraId="30EEC6A9" w14:textId="1FB178EE" w:rsidR="00CD2D99"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lang w:val="pl-PL"/>
        </w:rPr>
      </w:pPr>
      <w:bookmarkStart w:id="459"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B06B846" w:rsidR="00007BBC" w:rsidRPr="00E37160" w:rsidRDefault="00CD2D99"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DB29D5" w:rsidRPr="00DB29D5">
        <w:rPr>
          <w:rFonts w:ascii="Arial" w:hAnsi="Arial" w:cs="Arial"/>
          <w:i/>
          <w:iCs/>
          <w:sz w:val="22"/>
          <w:szCs w:val="22"/>
        </w:rPr>
        <w:t>7.12</w:t>
      </w:r>
      <w:r w:rsidR="006E4075">
        <w:rPr>
          <w:rFonts w:ascii="Arial" w:hAnsi="Arial" w:cs="Arial"/>
          <w:i/>
          <w:iCs/>
          <w:sz w:val="22"/>
          <w:szCs w:val="22"/>
          <w:lang w:val="pl-PL"/>
        </w:rPr>
        <w:t xml:space="preserve"> </w:t>
      </w:r>
      <w:r w:rsidR="001136AC" w:rsidRPr="00E37160">
        <w:rPr>
          <w:rFonts w:ascii="Arial" w:hAnsi="Arial" w:cs="Arial"/>
          <w:sz w:val="22"/>
          <w:szCs w:val="22"/>
        </w:rPr>
        <w:t xml:space="preserve">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04D813CA"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Pr="00E37160">
        <w:rPr>
          <w:rStyle w:val="Odwoanieprzypisudolnego"/>
        </w:rPr>
        <w:t>.</w:t>
      </w:r>
      <w:r w:rsidRPr="00E37160">
        <w:rPr>
          <w:rFonts w:ascii="Arial" w:hAnsi="Arial" w:cs="Arial"/>
          <w:sz w:val="22"/>
          <w:szCs w:val="22"/>
        </w:rPr>
        <w:t xml:space="preserve">  </w:t>
      </w:r>
    </w:p>
    <w:p w14:paraId="7B693FAA"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46E91D71"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difnananswoania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7772EE">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0" w:name="_Toc425140357"/>
      <w:bookmarkStart w:id="461" w:name="_Toc200089414"/>
      <w:bookmarkEnd w:id="459"/>
      <w:r w:rsidRPr="00E37160">
        <w:t>Podatek od towarów i usług (VAT)</w:t>
      </w:r>
      <w:bookmarkEnd w:id="460"/>
      <w:bookmarkEnd w:id="461"/>
    </w:p>
    <w:p w14:paraId="14C35F31" w14:textId="1C17C60F"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kwalifikowa</w:t>
      </w:r>
      <w:r w:rsidR="00174970">
        <w:rPr>
          <w:rFonts w:ascii="Arial" w:hAnsi="Arial" w:cs="Arial"/>
          <w:sz w:val="22"/>
          <w:szCs w:val="22"/>
        </w:rPr>
        <w:t>l</w:t>
      </w:r>
      <w:r w:rsidRPr="00E37160">
        <w:rPr>
          <w:rFonts w:ascii="Arial" w:hAnsi="Arial" w:cs="Arial"/>
          <w:sz w:val="22"/>
          <w:szCs w:val="22"/>
        </w:rPr>
        <w:t>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2"/>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t>
      </w:r>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t>
      </w:r>
      <w:r w:rsidR="003E0E37" w:rsidRPr="00E37160">
        <w:rPr>
          <w:rFonts w:ascii="Arial" w:hAnsi="Arial" w:cs="Arial"/>
          <w:sz w:val="22"/>
          <w:szCs w:val="22"/>
        </w:rPr>
        <w:lastRenderedPageBreak/>
        <w:t xml:space="preserve">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3" w:name="_Toc13562626"/>
      <w:bookmarkStart w:id="464" w:name="_Toc425140358"/>
      <w:bookmarkStart w:id="465" w:name="_Toc200089415"/>
      <w:bookmarkEnd w:id="463"/>
      <w:r w:rsidRPr="00E37160">
        <w:t>Cross-</w:t>
      </w:r>
      <w:proofErr w:type="spellStart"/>
      <w:r w:rsidRPr="00E37160">
        <w:t>financing</w:t>
      </w:r>
      <w:bookmarkStart w:id="466" w:name="_Toc425140359"/>
      <w:bookmarkEnd w:id="464"/>
      <w:bookmarkEnd w:id="465"/>
      <w:proofErr w:type="spellEnd"/>
      <w:r w:rsidR="00007BBC" w:rsidRPr="00E37160">
        <w:rPr>
          <w:rFonts w:cs="Arial"/>
          <w:sz w:val="22"/>
        </w:rPr>
        <w:t xml:space="preserve"> </w:t>
      </w:r>
    </w:p>
    <w:p w14:paraId="436C15BC" w14:textId="7706020A"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projekcie </w:t>
      </w:r>
      <w:proofErr w:type="spellStart"/>
      <w:r w:rsidRPr="00E37160">
        <w:rPr>
          <w:rFonts w:ascii="Arial" w:hAnsi="Arial" w:cs="Arial"/>
          <w:sz w:val="22"/>
          <w:szCs w:val="22"/>
        </w:rPr>
        <w:t>istniejemożliwość</w:t>
      </w:r>
      <w:proofErr w:type="spellEnd"/>
      <w:r w:rsidRPr="00E37160">
        <w:rPr>
          <w:rFonts w:ascii="Arial" w:hAnsi="Arial" w:cs="Arial"/>
          <w:sz w:val="22"/>
          <w:szCs w:val="22"/>
        </w:rPr>
        <w:t xml:space="preserve">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5B13BF8B"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2204DB">
        <w:rPr>
          <w:rFonts w:ascii="Arial" w:hAnsi="Arial" w:cs="Arial"/>
          <w:sz w:val="22"/>
          <w:szCs w:val="22"/>
        </w:rPr>
        <w:t>20</w:t>
      </w:r>
      <w:r w:rsidRPr="00E37160">
        <w:rPr>
          <w:rFonts w:ascii="Arial" w:hAnsi="Arial" w:cs="Arial"/>
          <w:sz w:val="22"/>
          <w:szCs w:val="22"/>
        </w:rPr>
        <w:t>% całkowitych wydatków kwalifikowanych projektu.</w:t>
      </w:r>
    </w:p>
    <w:p w14:paraId="620B4179" w14:textId="672B3790"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A01597">
        <w:rPr>
          <w:rFonts w:ascii="Arial" w:hAnsi="Arial" w:cs="Arial"/>
          <w:sz w:val="22"/>
          <w:szCs w:val="22"/>
          <w:lang w:val="pl-PL"/>
        </w:rPr>
        <w:t>)</w:t>
      </w:r>
      <w:r>
        <w:rPr>
          <w:rFonts w:ascii="Arial" w:hAnsi="Arial" w:cs="Arial"/>
          <w:sz w:val="22"/>
          <w:szCs w:val="22"/>
          <w:lang w:val="pl-PL"/>
        </w:rPr>
        <w:t>.</w:t>
      </w:r>
    </w:p>
    <w:p w14:paraId="74E4AAC6" w14:textId="68D776FA"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876410">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67" w:name="_Toc200089416"/>
      <w:r w:rsidRPr="00E37160">
        <w:t>Zabezpieczenie prawidłowej realizacji umowy</w:t>
      </w:r>
      <w:bookmarkEnd w:id="466"/>
      <w:r w:rsidR="00660BCA" w:rsidRPr="00E37160">
        <w:rPr>
          <w:rStyle w:val="Odwoanieprzypisudolnego"/>
          <w:b w:val="0"/>
          <w:sz w:val="22"/>
        </w:rPr>
        <w:footnoteReference w:id="13"/>
      </w:r>
      <w:bookmarkEnd w:id="467"/>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 </w:t>
      </w:r>
      <w:r w:rsidR="00117655" w:rsidRPr="00E37160">
        <w:rPr>
          <w:rFonts w:ascii="Arial" w:hAnsi="Arial"/>
          <w:sz w:val="22"/>
        </w:rPr>
        <w:lastRenderedPageBreak/>
        <w:t>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0A1DACE6"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r w:rsidR="00500047">
        <w:rPr>
          <w:rFonts w:ascii="Arial" w:hAnsi="Arial" w:cs="Arial"/>
          <w:sz w:val="22"/>
          <w:szCs w:val="22"/>
          <w:lang w:val="pl-PL"/>
        </w:rPr>
        <w:t>.</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2F7E9F64" w:rsidR="004E75AD" w:rsidRPr="00E37160" w:rsidRDefault="0008188C" w:rsidP="00207B98">
      <w:pPr>
        <w:pStyle w:val="Styl9"/>
      </w:pPr>
      <w:bookmarkStart w:id="468" w:name="_Toc425140361"/>
      <w:bookmarkStart w:id="469" w:name="_Toc200089417"/>
      <w:r w:rsidRPr="00E37160">
        <w:t>Uproszczone metody rozliczania wydatków</w:t>
      </w:r>
      <w:bookmarkEnd w:id="468"/>
      <w:r w:rsidR="00623982" w:rsidRPr="00E37160">
        <w:rPr>
          <w:lang w:val="pl-PL"/>
        </w:rPr>
        <w:t xml:space="preserve"> kosztów bezpośrednich</w:t>
      </w:r>
      <w:bookmarkEnd w:id="469"/>
    </w:p>
    <w:p w14:paraId="21391959" w14:textId="5DE8891D"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158420A3" w14:textId="77777777" w:rsidR="002F60FD" w:rsidRPr="00E37160" w:rsidRDefault="002F60FD" w:rsidP="00500047">
      <w:pPr>
        <w:pStyle w:val="Tekstkomentarza"/>
        <w:rPr>
          <w:rFonts w:ascii="Arial" w:hAnsi="Arial" w:cs="Arial"/>
          <w:sz w:val="22"/>
          <w:szCs w:val="22"/>
        </w:rPr>
      </w:pPr>
    </w:p>
    <w:p w14:paraId="08E4C112" w14:textId="77777777" w:rsidR="004E75AD" w:rsidRPr="00E37160" w:rsidRDefault="0008188C" w:rsidP="003A4438">
      <w:pPr>
        <w:pStyle w:val="Styl8"/>
      </w:pPr>
      <w:bookmarkStart w:id="470" w:name="_Toc430850049"/>
      <w:bookmarkStart w:id="471" w:name="_Toc13562631"/>
      <w:bookmarkStart w:id="472" w:name="_Toc13562632"/>
      <w:bookmarkStart w:id="473" w:name="_Toc425140364"/>
      <w:bookmarkStart w:id="474" w:name="_Toc200089418"/>
      <w:bookmarkEnd w:id="470"/>
      <w:bookmarkEnd w:id="471"/>
      <w:bookmarkEnd w:id="472"/>
      <w:r w:rsidRPr="00E37160">
        <w:t>Pomoc Publiczna</w:t>
      </w:r>
      <w:bookmarkEnd w:id="473"/>
      <w:bookmarkEnd w:id="474"/>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5"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 xml:space="preserve">w </w:t>
      </w:r>
      <w:r w:rsidRPr="00E37160">
        <w:rPr>
          <w:rFonts w:ascii="Arial" w:hAnsi="Arial" w:cs="Arial"/>
          <w:sz w:val="22"/>
          <w:szCs w:val="22"/>
        </w:rPr>
        <w:lastRenderedPageBreak/>
        <w:t>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6"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5"/>
    </w:p>
    <w:bookmarkEnd w:id="476"/>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60926602"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53599E">
        <w:rPr>
          <w:rFonts w:ascii="Arial" w:hAnsi="Arial" w:cs="Arial"/>
          <w:iCs/>
          <w:sz w:val="22"/>
          <w:szCs w:val="22"/>
        </w:rPr>
        <w:t>7.10</w:t>
      </w:r>
      <w:r w:rsidRPr="00E37160">
        <w:rPr>
          <w:rFonts w:ascii="Arial" w:hAnsi="Arial" w:cs="Arial"/>
          <w:iCs/>
          <w:sz w:val="22"/>
          <w:szCs w:val="22"/>
        </w:rPr>
        <w:t xml:space="preserve"> oraz załącznik nr </w:t>
      </w:r>
      <w:r w:rsidR="0053599E">
        <w:rPr>
          <w:rFonts w:ascii="Arial" w:hAnsi="Arial" w:cs="Arial"/>
          <w:iCs/>
          <w:sz w:val="22"/>
          <w:szCs w:val="22"/>
        </w:rPr>
        <w:t>7.11</w:t>
      </w:r>
      <w:r w:rsidR="0053599E"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9DDD605"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53599E">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53599E">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7E686C7B" w:rsidR="00B249C2" w:rsidRPr="00E37160" w:rsidRDefault="00F737E9" w:rsidP="003A4438">
      <w:pPr>
        <w:pStyle w:val="Styl8"/>
      </w:pPr>
      <w:bookmarkStart w:id="477" w:name="_Toc447021772"/>
      <w:bookmarkStart w:id="478" w:name="_Toc447021773"/>
      <w:bookmarkStart w:id="479" w:name="_Toc447021774"/>
      <w:bookmarkStart w:id="480" w:name="_Toc447021775"/>
      <w:bookmarkStart w:id="481" w:name="_Toc447021776"/>
      <w:bookmarkStart w:id="482" w:name="_Toc447021777"/>
      <w:bookmarkStart w:id="483" w:name="_Toc447021778"/>
      <w:bookmarkStart w:id="484" w:name="_Toc430850052"/>
      <w:bookmarkStart w:id="485" w:name="_Toc200089419"/>
      <w:bookmarkStart w:id="486" w:name="_Toc425140365"/>
      <w:bookmarkEnd w:id="477"/>
      <w:bookmarkEnd w:id="478"/>
      <w:bookmarkEnd w:id="479"/>
      <w:bookmarkEnd w:id="480"/>
      <w:bookmarkEnd w:id="481"/>
      <w:bookmarkEnd w:id="482"/>
      <w:bookmarkEnd w:id="483"/>
      <w:bookmarkEnd w:id="484"/>
      <w:r w:rsidRPr="00E37160">
        <w:lastRenderedPageBreak/>
        <w:t>Warunki realizacji wsparcia</w:t>
      </w:r>
      <w:bookmarkEnd w:id="485"/>
      <w:r w:rsidR="00B249C2" w:rsidRPr="00E37160">
        <w:t xml:space="preserve"> </w:t>
      </w:r>
    </w:p>
    <w:p w14:paraId="40E26159" w14:textId="77777777" w:rsidR="00293D98" w:rsidRPr="00E37160" w:rsidRDefault="00CD737C" w:rsidP="00370B23">
      <w:pPr>
        <w:pStyle w:val="Styl10"/>
      </w:pPr>
      <w:bookmarkStart w:id="487" w:name="_Toc200089420"/>
      <w:r w:rsidRPr="00E37160">
        <w:rPr>
          <w:lang w:val="pl-PL"/>
        </w:rPr>
        <w:t>Kwalifikowalność uczestnika projektu</w:t>
      </w:r>
      <w:bookmarkEnd w:id="487"/>
    </w:p>
    <w:p w14:paraId="47BD7D5B" w14:textId="0716B5C1"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7E03957A" w14:textId="77777777" w:rsidR="00463D31" w:rsidRPr="00463D31"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60AE817B" w14:textId="62883BDC" w:rsidR="00463D31" w:rsidRDefault="00463D31" w:rsidP="00463D31">
      <w:pPr>
        <w:autoSpaceDE w:val="0"/>
        <w:autoSpaceDN w:val="0"/>
        <w:adjustRightInd w:val="0"/>
        <w:spacing w:before="120" w:after="120" w:line="271" w:lineRule="auto"/>
        <w:rPr>
          <w:rFonts w:ascii="Arial" w:hAnsi="Arial" w:cs="Arial"/>
          <w:iCs/>
          <w:sz w:val="22"/>
          <w:szCs w:val="22"/>
        </w:rPr>
      </w:pPr>
      <w:r>
        <w:rPr>
          <w:rFonts w:ascii="Arial" w:hAnsi="Arial" w:cs="Arial"/>
          <w:iCs/>
          <w:sz w:val="22"/>
          <w:szCs w:val="22"/>
        </w:rPr>
        <w:t xml:space="preserve">- </w:t>
      </w:r>
      <w:r w:rsidRPr="00463D31">
        <w:rPr>
          <w:rFonts w:ascii="Arial" w:hAnsi="Arial" w:cs="Arial"/>
          <w:iCs/>
          <w:sz w:val="22"/>
          <w:szCs w:val="22"/>
        </w:rPr>
        <w:t>formularz rekrutacyjny (obejmujący dane zgodne z zapisami ustawy z dnia 28 kwietnia 2022 r. o zasadach realizacji zadań finansowanych ze środków europejskich w perspektywie finansowej 2021–2027 oraz zawartej umowy)</w:t>
      </w:r>
      <w:r w:rsidR="00500047">
        <w:rPr>
          <w:rFonts w:ascii="Arial" w:hAnsi="Arial" w:cs="Arial"/>
          <w:iCs/>
          <w:sz w:val="22"/>
          <w:szCs w:val="22"/>
        </w:rPr>
        <w:t>,</w:t>
      </w:r>
      <w:r w:rsidRPr="00463D31">
        <w:rPr>
          <w:rFonts w:ascii="Arial" w:hAnsi="Arial" w:cs="Arial"/>
          <w:iCs/>
          <w:sz w:val="22"/>
          <w:szCs w:val="22"/>
        </w:rPr>
        <w:t xml:space="preserve"> </w:t>
      </w:r>
    </w:p>
    <w:p w14:paraId="4513FC8F" w14:textId="2BE6B4D1" w:rsidR="00463D31" w:rsidRDefault="00463D31" w:rsidP="00463D31">
      <w:pPr>
        <w:autoSpaceDE w:val="0"/>
        <w:autoSpaceDN w:val="0"/>
        <w:adjustRightInd w:val="0"/>
        <w:spacing w:before="120" w:after="120" w:line="271" w:lineRule="auto"/>
        <w:rPr>
          <w:rFonts w:ascii="Arial" w:hAnsi="Arial" w:cs="Arial"/>
          <w:iCs/>
          <w:sz w:val="22"/>
          <w:szCs w:val="22"/>
        </w:rPr>
      </w:pPr>
      <w:r w:rsidRPr="00463D31">
        <w:rPr>
          <w:rFonts w:ascii="Arial" w:hAnsi="Arial" w:cs="Arial"/>
          <w:iCs/>
          <w:sz w:val="22"/>
          <w:szCs w:val="22"/>
        </w:rPr>
        <w:t>- paszport, wiza, karta pobytu, dokument potwierdzający objęcie ochroną, dokument potwierdzający złożenie wniosku o ochronę międzynarodową, dokument potwierdzający ochronę międzynarodową, numer PESEL z adnotacją "UKR" i inny dokument potwierdzający legalność pobytu</w:t>
      </w:r>
      <w:r>
        <w:rPr>
          <w:rFonts w:ascii="Arial" w:hAnsi="Arial" w:cs="Arial"/>
          <w:iCs/>
          <w:sz w:val="22"/>
          <w:szCs w:val="22"/>
        </w:rPr>
        <w:t>,</w:t>
      </w:r>
      <w:r w:rsidRPr="00463D31">
        <w:rPr>
          <w:rFonts w:ascii="Arial" w:hAnsi="Arial" w:cs="Arial"/>
          <w:iCs/>
          <w:sz w:val="22"/>
          <w:szCs w:val="22"/>
        </w:rPr>
        <w:t xml:space="preserve"> </w:t>
      </w:r>
    </w:p>
    <w:p w14:paraId="0DD26943" w14:textId="5F912386" w:rsidR="00DF7770" w:rsidRPr="00E37160" w:rsidRDefault="00463D31" w:rsidP="00463D31">
      <w:pPr>
        <w:autoSpaceDE w:val="0"/>
        <w:autoSpaceDN w:val="0"/>
        <w:adjustRightInd w:val="0"/>
        <w:spacing w:before="120" w:after="120" w:line="271" w:lineRule="auto"/>
        <w:rPr>
          <w:rFonts w:ascii="Arial" w:hAnsi="Arial" w:cs="Arial"/>
          <w:sz w:val="22"/>
          <w:szCs w:val="22"/>
        </w:rPr>
      </w:pPr>
      <w:r w:rsidRPr="00463D31">
        <w:rPr>
          <w:rFonts w:ascii="Arial" w:hAnsi="Arial" w:cs="Arial"/>
          <w:iCs/>
          <w:sz w:val="22"/>
          <w:szCs w:val="22"/>
        </w:rPr>
        <w:t>- oświadczenie uczestnika projektu potwierdzające zamieszkanie na terenie województwa zachodniopomorskiego</w:t>
      </w:r>
      <w:r>
        <w:rPr>
          <w:rFonts w:ascii="Arial" w:hAnsi="Arial" w:cs="Arial"/>
          <w:iCs/>
          <w:sz w:val="22"/>
          <w:szCs w:val="22"/>
        </w:rPr>
        <w:t>.</w:t>
      </w:r>
    </w:p>
    <w:p w14:paraId="5C1CDB52" w14:textId="5E0CC297" w:rsidR="00CD737C" w:rsidRPr="00E37160" w:rsidRDefault="00CD737C" w:rsidP="00CD737C">
      <w:pPr>
        <w:pStyle w:val="Styl10"/>
      </w:pPr>
      <w:bookmarkStart w:id="488" w:name="_Toc200089421"/>
      <w:r w:rsidRPr="00E37160">
        <w:rPr>
          <w:lang w:val="pl-PL"/>
        </w:rPr>
        <w:t xml:space="preserve">Weryfikacja podwójnego uczestnictwa w projektach dofinansowanych ze środków EFS+ </w:t>
      </w:r>
      <w:bookmarkEnd w:id="488"/>
    </w:p>
    <w:p w14:paraId="5A16CA87" w14:textId="30159A05"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 xml:space="preserve">informować uczestników projektu o braku możliwości jednoczesnego otrzymywania wsparcia w więcej </w:t>
      </w:r>
      <w:r w:rsidR="0077111E" w:rsidRPr="00E37160">
        <w:rPr>
          <w:rFonts w:ascii="Arial" w:hAnsi="Arial" w:cs="Arial"/>
          <w:sz w:val="22"/>
          <w:szCs w:val="22"/>
        </w:rPr>
        <w:lastRenderedPageBreak/>
        <w:t>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0DD220DA"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„a”, „h”, „i”, „l”</w:t>
      </w:r>
      <w:r w:rsidR="00463D31">
        <w:rPr>
          <w:rFonts w:ascii="Arial" w:hAnsi="Arial" w:cs="Arial"/>
          <w:sz w:val="22"/>
          <w:szCs w:val="22"/>
          <w:lang w:val="pl-PL"/>
        </w:rPr>
        <w:t>.</w:t>
      </w:r>
      <w:r w:rsidR="009C108E"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142FAB3" w:rsidR="00E93CFF" w:rsidRPr="00E37160" w:rsidRDefault="00E93CFF" w:rsidP="00E93CFF">
      <w:pPr>
        <w:pStyle w:val="Styl10"/>
      </w:pPr>
      <w:bookmarkStart w:id="489" w:name="_Toc200089422"/>
      <w:r w:rsidRPr="00E37160">
        <w:rPr>
          <w:lang w:val="pl-PL"/>
        </w:rPr>
        <w:t>Wsparcie w zakresie nabywania i/lub podnoszenia kompetencji lub kwalifikacji</w:t>
      </w:r>
      <w:bookmarkEnd w:id="489"/>
      <w:r w:rsidRPr="00E37160" w:rsidDel="000E1CE0">
        <w:t xml:space="preserve"> </w:t>
      </w:r>
    </w:p>
    <w:p w14:paraId="61ADBB3D" w14:textId="233391B8"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Benefi</w:t>
      </w:r>
      <w:r w:rsidR="00500047">
        <w:rPr>
          <w:rFonts w:ascii="Arial" w:hAnsi="Arial" w:cs="Arial"/>
          <w:sz w:val="22"/>
          <w:szCs w:val="22"/>
          <w:lang w:val="pl-PL"/>
        </w:rPr>
        <w:t>c</w:t>
      </w:r>
      <w:r w:rsidRPr="00E37160">
        <w:rPr>
          <w:rFonts w:ascii="Arial" w:hAnsi="Arial" w:cs="Arial"/>
          <w:sz w:val="22"/>
          <w:szCs w:val="22"/>
          <w:lang w:val="pl-PL"/>
        </w:rPr>
        <w:t xml:space="preserve">jent zobowiązany jest uwzględnić </w:t>
      </w:r>
      <w:r w:rsidR="00400C5F" w:rsidRPr="00E37160">
        <w:rPr>
          <w:rFonts w:ascii="Arial" w:hAnsi="Arial" w:cs="Arial"/>
          <w:sz w:val="22"/>
          <w:szCs w:val="22"/>
          <w:lang w:val="pl-PL"/>
        </w:rPr>
        <w:t>w real</w:t>
      </w:r>
      <w:r w:rsidR="00980235">
        <w:rPr>
          <w:rFonts w:ascii="Arial" w:hAnsi="Arial" w:cs="Arial"/>
          <w:sz w:val="22"/>
          <w:szCs w:val="22"/>
          <w:lang w:val="pl-PL"/>
        </w:rPr>
        <w:t>i</w:t>
      </w:r>
      <w:r w:rsidR="00400C5F" w:rsidRPr="00E37160">
        <w:rPr>
          <w:rFonts w:ascii="Arial" w:hAnsi="Arial" w:cs="Arial"/>
          <w:sz w:val="22"/>
          <w:szCs w:val="22"/>
          <w:lang w:val="pl-PL"/>
        </w:rPr>
        <w:t xml:space="preserve">zowanym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C72C1B">
      <w:pPr>
        <w:pStyle w:val="Akapitzlist"/>
        <w:numPr>
          <w:ilvl w:val="0"/>
          <w:numId w:val="9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C72C1B">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lastRenderedPageBreak/>
        <w:t>datę wystawienia dokumentu.</w:t>
      </w:r>
    </w:p>
    <w:p w14:paraId="6F504884"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75FAE211" w14:textId="77777777" w:rsidR="00D2130A" w:rsidRPr="00E37160" w:rsidRDefault="00D2130A" w:rsidP="00D73F0A">
      <w:pPr>
        <w:autoSpaceDE w:val="0"/>
        <w:autoSpaceDN w:val="0"/>
        <w:adjustRightInd w:val="0"/>
        <w:spacing w:before="120" w:after="120"/>
        <w:rPr>
          <w:rFonts w:ascii="Arial" w:hAnsi="Arial" w:cs="Arial"/>
          <w:sz w:val="22"/>
          <w:szCs w:val="22"/>
        </w:rPr>
      </w:pP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13243033" w:rsidR="00A41B7C" w:rsidRPr="00E37160" w:rsidRDefault="00112DD1" w:rsidP="00370B23">
      <w:pPr>
        <w:pStyle w:val="Styl10"/>
      </w:pPr>
      <w:bookmarkStart w:id="490" w:name="_Toc200089423"/>
      <w:r>
        <w:rPr>
          <w:i/>
          <w:lang w:val="pl-PL"/>
        </w:rPr>
        <w:t xml:space="preserve">Wytyczne do </w:t>
      </w:r>
      <w:r w:rsidR="009C108E" w:rsidRPr="00112DD1">
        <w:rPr>
          <w:i/>
          <w:lang w:val="pl-PL"/>
        </w:rPr>
        <w:t>realizacji wsparcia</w:t>
      </w:r>
      <w:bookmarkEnd w:id="490"/>
    </w:p>
    <w:p w14:paraId="6F74FB4A" w14:textId="7DA800D9" w:rsidR="00E51208" w:rsidRDefault="00FB4244" w:rsidP="003A4438">
      <w:pPr>
        <w:spacing w:before="120" w:after="120" w:line="271" w:lineRule="auto"/>
        <w:rPr>
          <w:rFonts w:ascii="Arial" w:hAnsi="Arial"/>
          <w:sz w:val="22"/>
        </w:rPr>
      </w:pPr>
      <w:r>
        <w:rPr>
          <w:rFonts w:ascii="Arial" w:hAnsi="Arial"/>
          <w:sz w:val="22"/>
        </w:rPr>
        <w:t xml:space="preserve">Wnioskodawca w ramach przedmiotowego naboru musi realizować projekt zgodnie z </w:t>
      </w:r>
      <w:r w:rsidR="00FA18F2">
        <w:rPr>
          <w:rFonts w:ascii="Arial" w:hAnsi="Arial"/>
          <w:sz w:val="22"/>
        </w:rPr>
        <w:t>zasad</w:t>
      </w:r>
      <w:r w:rsidR="002447EA">
        <w:rPr>
          <w:rFonts w:ascii="Arial" w:hAnsi="Arial"/>
          <w:sz w:val="22"/>
        </w:rPr>
        <w:t xml:space="preserve">ami określonymi </w:t>
      </w:r>
      <w:r w:rsidR="00FA18F2">
        <w:rPr>
          <w:rFonts w:ascii="Arial" w:hAnsi="Arial"/>
          <w:sz w:val="22"/>
        </w:rPr>
        <w:t xml:space="preserve">w </w:t>
      </w:r>
      <w:r w:rsidR="00FA18F2" w:rsidRPr="00FA18F2">
        <w:rPr>
          <w:rFonts w:ascii="Arial" w:hAnsi="Arial"/>
          <w:i/>
          <w:iCs/>
          <w:sz w:val="22"/>
        </w:rPr>
        <w:t>Wytycznych dotyczących realizacji projektów z udziałem środków Europejskiego Funduszu Społecznego Plus w regionalnych programach na lata 2021–2027</w:t>
      </w:r>
      <w:r w:rsidR="00FA18F2" w:rsidRPr="00FA18F2">
        <w:rPr>
          <w:rFonts w:ascii="Arial" w:hAnsi="Arial"/>
          <w:sz w:val="22"/>
        </w:rPr>
        <w:t xml:space="preserve"> z dnia </w:t>
      </w:r>
      <w:r w:rsidR="005C2225">
        <w:rPr>
          <w:rFonts w:ascii="Arial" w:hAnsi="Arial"/>
          <w:sz w:val="22"/>
        </w:rPr>
        <w:t>30 czerwca</w:t>
      </w:r>
      <w:r w:rsidR="00FA18F2" w:rsidRPr="00FA18F2">
        <w:rPr>
          <w:rFonts w:ascii="Arial" w:hAnsi="Arial"/>
          <w:sz w:val="22"/>
        </w:rPr>
        <w:t xml:space="preserve"> 202</w:t>
      </w:r>
      <w:r w:rsidR="005C2225">
        <w:rPr>
          <w:rFonts w:ascii="Arial" w:hAnsi="Arial"/>
          <w:sz w:val="22"/>
        </w:rPr>
        <w:t>5</w:t>
      </w:r>
      <w:r w:rsidR="00FA18F2" w:rsidRPr="00FA18F2">
        <w:rPr>
          <w:rFonts w:ascii="Arial" w:hAnsi="Arial"/>
          <w:sz w:val="22"/>
        </w:rPr>
        <w:t xml:space="preserve"> r</w:t>
      </w:r>
      <w:r w:rsidR="00FA18F2">
        <w:rPr>
          <w:rFonts w:ascii="Arial" w:hAnsi="Arial"/>
          <w:sz w:val="22"/>
        </w:rPr>
        <w:t>.</w:t>
      </w:r>
    </w:p>
    <w:p w14:paraId="5F7FD211" w14:textId="74F05955" w:rsidR="00FA18F2" w:rsidRDefault="00FA18F2" w:rsidP="003A4438">
      <w:pPr>
        <w:spacing w:before="120" w:after="120" w:line="271" w:lineRule="auto"/>
        <w:rPr>
          <w:rFonts w:ascii="Arial" w:hAnsi="Arial"/>
          <w:sz w:val="22"/>
        </w:rPr>
      </w:pPr>
      <w:r>
        <w:rPr>
          <w:rFonts w:ascii="Arial" w:hAnsi="Arial"/>
          <w:sz w:val="22"/>
        </w:rPr>
        <w:t xml:space="preserve">Przede wszystkim należy </w:t>
      </w:r>
      <w:r w:rsidR="00154EC4">
        <w:rPr>
          <w:rFonts w:ascii="Arial" w:hAnsi="Arial"/>
          <w:sz w:val="22"/>
        </w:rPr>
        <w:t>zapewnić spełnienie następujących warunków</w:t>
      </w:r>
      <w:r>
        <w:rPr>
          <w:rFonts w:ascii="Arial" w:hAnsi="Arial"/>
          <w:sz w:val="22"/>
        </w:rPr>
        <w:t xml:space="preserve"> określon</w:t>
      </w:r>
      <w:r w:rsidR="00154EC4">
        <w:rPr>
          <w:rFonts w:ascii="Arial" w:hAnsi="Arial"/>
          <w:sz w:val="22"/>
        </w:rPr>
        <w:t>ych</w:t>
      </w:r>
      <w:r>
        <w:rPr>
          <w:rFonts w:ascii="Arial" w:hAnsi="Arial"/>
          <w:sz w:val="22"/>
        </w:rPr>
        <w:t xml:space="preserve"> </w:t>
      </w:r>
      <w:r w:rsidR="002447EA">
        <w:rPr>
          <w:rFonts w:ascii="Arial" w:hAnsi="Arial"/>
          <w:sz w:val="22"/>
        </w:rPr>
        <w:t>w podrozdziale 4.5 Wytycznych, tj.:</w:t>
      </w:r>
    </w:p>
    <w:p w14:paraId="536A480F" w14:textId="5715FF0C" w:rsidR="002447EA" w:rsidRDefault="002447EA" w:rsidP="003A4438">
      <w:pPr>
        <w:spacing w:before="120" w:after="120" w:line="271" w:lineRule="auto"/>
        <w:rPr>
          <w:rFonts w:ascii="Arial" w:hAnsi="Arial" w:cs="Arial"/>
          <w:sz w:val="22"/>
          <w:szCs w:val="22"/>
        </w:rPr>
      </w:pPr>
      <w:r>
        <w:rPr>
          <w:rFonts w:ascii="Arial" w:hAnsi="Arial" w:cs="Arial"/>
          <w:sz w:val="22"/>
          <w:szCs w:val="22"/>
        </w:rPr>
        <w:t xml:space="preserve">- </w:t>
      </w:r>
      <w:r w:rsidR="00FB4244" w:rsidRPr="00FB4244">
        <w:rPr>
          <w:rFonts w:ascii="Arial" w:hAnsi="Arial" w:cs="Arial"/>
          <w:sz w:val="22"/>
          <w:szCs w:val="22"/>
        </w:rPr>
        <w:t xml:space="preserve">przy planowaniu i realizacji działań na rzecz włączania migrantów w polskie społeczeństwo </w:t>
      </w:r>
      <w:r w:rsidR="00E90205">
        <w:rPr>
          <w:rFonts w:ascii="Arial" w:hAnsi="Arial" w:cs="Arial"/>
          <w:sz w:val="22"/>
          <w:szCs w:val="22"/>
        </w:rPr>
        <w:t xml:space="preserve">należy </w:t>
      </w:r>
      <w:r w:rsidR="00FB4244" w:rsidRPr="00FB4244">
        <w:rPr>
          <w:rFonts w:ascii="Arial" w:hAnsi="Arial" w:cs="Arial"/>
          <w:sz w:val="22"/>
          <w:szCs w:val="22"/>
        </w:rPr>
        <w:t>zwraca</w:t>
      </w:r>
      <w:r>
        <w:rPr>
          <w:rFonts w:ascii="Arial" w:hAnsi="Arial" w:cs="Arial"/>
          <w:sz w:val="22"/>
          <w:szCs w:val="22"/>
        </w:rPr>
        <w:t>ć</w:t>
      </w:r>
      <w:r w:rsidR="00FB4244" w:rsidRPr="00FB4244">
        <w:rPr>
          <w:rFonts w:ascii="Arial" w:hAnsi="Arial" w:cs="Arial"/>
          <w:sz w:val="22"/>
          <w:szCs w:val="22"/>
        </w:rPr>
        <w:t xml:space="preserve"> szczególną uwagę na zaangażowanie obu stron: zarówno samych cudzoziemców, jak i społeczeństwa, w tym organizacji pozarządowych oraz społeczności </w:t>
      </w:r>
      <w:proofErr w:type="spellStart"/>
      <w:r w:rsidR="00FB4244" w:rsidRPr="00FB4244">
        <w:rPr>
          <w:rFonts w:ascii="Arial" w:hAnsi="Arial" w:cs="Arial"/>
          <w:sz w:val="22"/>
          <w:szCs w:val="22"/>
        </w:rPr>
        <w:t>migranckiego</w:t>
      </w:r>
      <w:proofErr w:type="spellEnd"/>
      <w:r w:rsidR="00FB4244" w:rsidRPr="00FB4244">
        <w:rPr>
          <w:rFonts w:ascii="Arial" w:hAnsi="Arial" w:cs="Arial"/>
          <w:sz w:val="22"/>
          <w:szCs w:val="22"/>
        </w:rPr>
        <w:t xml:space="preserve"> pochodzenia</w:t>
      </w:r>
      <w:r w:rsidR="00FB4244">
        <w:rPr>
          <w:rFonts w:ascii="Arial" w:hAnsi="Arial" w:cs="Arial"/>
          <w:sz w:val="22"/>
          <w:szCs w:val="22"/>
        </w:rPr>
        <w:t>,</w:t>
      </w:r>
      <w:r w:rsidR="00E90205">
        <w:rPr>
          <w:rFonts w:ascii="Arial" w:hAnsi="Arial" w:cs="Arial"/>
          <w:sz w:val="22"/>
          <w:szCs w:val="22"/>
        </w:rPr>
        <w:t xml:space="preserve"> nie jest możliwe </w:t>
      </w:r>
      <w:r w:rsidR="00154EC4">
        <w:rPr>
          <w:rFonts w:ascii="Arial" w:hAnsi="Arial" w:cs="Arial"/>
          <w:sz w:val="22"/>
          <w:szCs w:val="22"/>
        </w:rPr>
        <w:t>realizowanie</w:t>
      </w:r>
      <w:r w:rsidR="00E90205">
        <w:rPr>
          <w:rFonts w:ascii="Arial" w:hAnsi="Arial" w:cs="Arial"/>
          <w:sz w:val="22"/>
          <w:szCs w:val="22"/>
        </w:rPr>
        <w:t xml:space="preserve"> projektu wyłącznie dla jednej grupy społecznej, np. społeczności </w:t>
      </w:r>
      <w:proofErr w:type="spellStart"/>
      <w:r w:rsidR="00E90205">
        <w:rPr>
          <w:rFonts w:ascii="Arial" w:hAnsi="Arial" w:cs="Arial"/>
          <w:sz w:val="22"/>
          <w:szCs w:val="22"/>
        </w:rPr>
        <w:t>migranckiej</w:t>
      </w:r>
      <w:proofErr w:type="spellEnd"/>
      <w:r w:rsidR="00154EC4">
        <w:rPr>
          <w:rFonts w:ascii="Arial" w:hAnsi="Arial" w:cs="Arial"/>
          <w:sz w:val="22"/>
          <w:szCs w:val="22"/>
        </w:rPr>
        <w:t>,</w:t>
      </w:r>
      <w:r w:rsidR="0098508B">
        <w:rPr>
          <w:rFonts w:ascii="Arial" w:hAnsi="Arial" w:cs="Arial"/>
          <w:sz w:val="22"/>
          <w:szCs w:val="22"/>
        </w:rPr>
        <w:t xml:space="preserve"> zaangażowanie obu stron </w:t>
      </w:r>
      <w:r w:rsidR="0098508B" w:rsidRPr="0098508B">
        <w:rPr>
          <w:rFonts w:ascii="Arial" w:hAnsi="Arial" w:cs="Arial"/>
          <w:sz w:val="22"/>
          <w:szCs w:val="22"/>
        </w:rPr>
        <w:t xml:space="preserve">nie dotyczy wsparcia w podejmowaniu aktywności obywatelskiej, np. działań ukierunkowanych na wyłanianie i wzmacnianie liderów społeczności </w:t>
      </w:r>
      <w:proofErr w:type="spellStart"/>
      <w:r w:rsidR="0098508B" w:rsidRPr="0098508B">
        <w:rPr>
          <w:rFonts w:ascii="Arial" w:hAnsi="Arial" w:cs="Arial"/>
          <w:sz w:val="22"/>
          <w:szCs w:val="22"/>
        </w:rPr>
        <w:t>migranckich</w:t>
      </w:r>
      <w:proofErr w:type="spellEnd"/>
      <w:r w:rsidR="0098508B">
        <w:rPr>
          <w:rFonts w:ascii="Arial" w:hAnsi="Arial" w:cs="Arial"/>
          <w:sz w:val="22"/>
          <w:szCs w:val="22"/>
        </w:rPr>
        <w:t>;</w:t>
      </w:r>
      <w:r w:rsidR="00FB4244" w:rsidRPr="00FB4244">
        <w:rPr>
          <w:rFonts w:ascii="Arial" w:hAnsi="Arial" w:cs="Arial"/>
          <w:sz w:val="22"/>
          <w:szCs w:val="22"/>
        </w:rPr>
        <w:t>- działania oferowane uczestnikowi projektu nie są jednocześnie finansowane ze środków publicznych, w ramach innego projektu EFS+ kierowanego do obywateli państw trzecich, a także w ramach innego projektu regionalnego Funduszu Azylu, Migracji i Integracji</w:t>
      </w:r>
      <w:r>
        <w:rPr>
          <w:rFonts w:ascii="Arial" w:hAnsi="Arial" w:cs="Arial"/>
          <w:sz w:val="22"/>
          <w:szCs w:val="22"/>
        </w:rPr>
        <w:t>,</w:t>
      </w:r>
    </w:p>
    <w:p w14:paraId="4E1D113E" w14:textId="3B0FB675" w:rsidR="002447EA" w:rsidRDefault="00FB4244" w:rsidP="003A4438">
      <w:pPr>
        <w:spacing w:before="120" w:after="120" w:line="271" w:lineRule="auto"/>
        <w:rPr>
          <w:rFonts w:ascii="Arial" w:hAnsi="Arial" w:cs="Arial"/>
          <w:sz w:val="22"/>
          <w:szCs w:val="22"/>
        </w:rPr>
      </w:pPr>
      <w:r w:rsidRPr="00FB4244">
        <w:rPr>
          <w:rFonts w:ascii="Arial" w:hAnsi="Arial" w:cs="Arial"/>
          <w:sz w:val="22"/>
          <w:szCs w:val="22"/>
        </w:rPr>
        <w:t xml:space="preserve">- projekt zakłada komplementarność i synergię pomiędzy działaniami finansowanymi ze środków EFS+ a działaniami finansowanymi </w:t>
      </w:r>
      <w:r w:rsidR="00770E10">
        <w:rPr>
          <w:rFonts w:ascii="Arial" w:hAnsi="Arial" w:cs="Arial"/>
          <w:sz w:val="22"/>
          <w:szCs w:val="22"/>
        </w:rPr>
        <w:t xml:space="preserve">z innych środków, w szczególności </w:t>
      </w:r>
      <w:r w:rsidRPr="00FB4244">
        <w:rPr>
          <w:rFonts w:ascii="Arial" w:hAnsi="Arial" w:cs="Arial"/>
          <w:sz w:val="22"/>
          <w:szCs w:val="22"/>
        </w:rPr>
        <w:t>z Funduszu Azylu, Migracji i Integracji</w:t>
      </w:r>
      <w:r w:rsidR="002447EA">
        <w:rPr>
          <w:rFonts w:ascii="Arial" w:hAnsi="Arial" w:cs="Arial"/>
          <w:sz w:val="22"/>
          <w:szCs w:val="22"/>
        </w:rPr>
        <w:t>,</w:t>
      </w:r>
      <w:r w:rsidRPr="00FB4244">
        <w:rPr>
          <w:rFonts w:ascii="Arial" w:hAnsi="Arial" w:cs="Arial"/>
          <w:sz w:val="22"/>
          <w:szCs w:val="22"/>
        </w:rPr>
        <w:t xml:space="preserve"> </w:t>
      </w:r>
    </w:p>
    <w:p w14:paraId="364345DA" w14:textId="77777777" w:rsidR="002447EA" w:rsidRDefault="00FB4244" w:rsidP="003A4438">
      <w:pPr>
        <w:spacing w:before="120" w:after="120" w:line="271" w:lineRule="auto"/>
        <w:rPr>
          <w:rFonts w:ascii="Arial" w:hAnsi="Arial" w:cs="Arial"/>
          <w:sz w:val="22"/>
          <w:szCs w:val="22"/>
        </w:rPr>
      </w:pPr>
      <w:r w:rsidRPr="00FB4244">
        <w:rPr>
          <w:rFonts w:ascii="Arial" w:hAnsi="Arial" w:cs="Arial"/>
          <w:sz w:val="22"/>
          <w:szCs w:val="22"/>
        </w:rPr>
        <w:t>- wsparcie obywateli państw trzecich skierowane jest do osób, które nie posiadają obywatelstwa żadnego z krajów UE ani krajów takich jak: Norwegia, Islandia, Liechtenstein oraz Szwajcaria</w:t>
      </w:r>
      <w:r w:rsidR="002447EA">
        <w:rPr>
          <w:rFonts w:ascii="Arial" w:hAnsi="Arial" w:cs="Arial"/>
          <w:sz w:val="22"/>
          <w:szCs w:val="22"/>
        </w:rPr>
        <w:t>,</w:t>
      </w:r>
    </w:p>
    <w:p w14:paraId="16EF3DA2" w14:textId="77777777" w:rsidR="00906FB5" w:rsidRDefault="00FB4244" w:rsidP="003A4438">
      <w:pPr>
        <w:spacing w:before="120" w:after="120" w:line="271" w:lineRule="auto"/>
        <w:rPr>
          <w:rFonts w:ascii="Arial" w:hAnsi="Arial" w:cs="Arial"/>
          <w:sz w:val="22"/>
          <w:szCs w:val="22"/>
        </w:rPr>
      </w:pPr>
      <w:r w:rsidRPr="00FB4244">
        <w:rPr>
          <w:rFonts w:ascii="Arial" w:hAnsi="Arial" w:cs="Arial"/>
          <w:sz w:val="22"/>
          <w:szCs w:val="22"/>
        </w:rPr>
        <w:t xml:space="preserve"> - osoby objęte wsparciem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r w:rsidR="00906FB5">
        <w:rPr>
          <w:rFonts w:ascii="Arial" w:hAnsi="Arial" w:cs="Arial"/>
          <w:sz w:val="22"/>
          <w:szCs w:val="22"/>
        </w:rPr>
        <w:t>,</w:t>
      </w:r>
    </w:p>
    <w:p w14:paraId="0AFAD25F" w14:textId="1DE55460" w:rsidR="00FB4244" w:rsidRDefault="00FB4244" w:rsidP="003A4438">
      <w:pPr>
        <w:spacing w:before="120" w:after="120" w:line="271" w:lineRule="auto"/>
        <w:rPr>
          <w:rFonts w:ascii="Arial" w:hAnsi="Arial" w:cs="Arial"/>
          <w:sz w:val="22"/>
          <w:szCs w:val="22"/>
        </w:rPr>
      </w:pPr>
      <w:r w:rsidRPr="00FB4244">
        <w:rPr>
          <w:rFonts w:ascii="Arial" w:hAnsi="Arial" w:cs="Arial"/>
          <w:sz w:val="22"/>
          <w:szCs w:val="22"/>
        </w:rPr>
        <w:t xml:space="preserve"> - przy planowaniu i realizacji projektu Wnioskodawca bierze pod uwagę rekomendacje zawarte w poradniku KE „Toolkit on the </w:t>
      </w:r>
      <w:proofErr w:type="spellStart"/>
      <w:r w:rsidRPr="00FB4244">
        <w:rPr>
          <w:rFonts w:ascii="Arial" w:hAnsi="Arial" w:cs="Arial"/>
          <w:sz w:val="22"/>
          <w:szCs w:val="22"/>
        </w:rPr>
        <w:t>use</w:t>
      </w:r>
      <w:proofErr w:type="spellEnd"/>
      <w:r w:rsidRPr="00FB4244">
        <w:rPr>
          <w:rFonts w:ascii="Arial" w:hAnsi="Arial" w:cs="Arial"/>
          <w:sz w:val="22"/>
          <w:szCs w:val="22"/>
        </w:rPr>
        <w:t xml:space="preserve"> of EU </w:t>
      </w:r>
      <w:proofErr w:type="spellStart"/>
      <w:r w:rsidRPr="00FB4244">
        <w:rPr>
          <w:rFonts w:ascii="Arial" w:hAnsi="Arial" w:cs="Arial"/>
          <w:sz w:val="22"/>
          <w:szCs w:val="22"/>
        </w:rPr>
        <w:t>Funds</w:t>
      </w:r>
      <w:proofErr w:type="spellEnd"/>
      <w:r w:rsidRPr="00FB4244">
        <w:rPr>
          <w:rFonts w:ascii="Arial" w:hAnsi="Arial" w:cs="Arial"/>
          <w:sz w:val="22"/>
          <w:szCs w:val="22"/>
        </w:rPr>
        <w:t xml:space="preserve"> for the </w:t>
      </w:r>
      <w:proofErr w:type="spellStart"/>
      <w:r w:rsidRPr="00FB4244">
        <w:rPr>
          <w:rFonts w:ascii="Arial" w:hAnsi="Arial" w:cs="Arial"/>
          <w:sz w:val="22"/>
          <w:szCs w:val="22"/>
        </w:rPr>
        <w:t>integration</w:t>
      </w:r>
      <w:proofErr w:type="spellEnd"/>
      <w:r w:rsidRPr="00FB4244">
        <w:rPr>
          <w:rFonts w:ascii="Arial" w:hAnsi="Arial" w:cs="Arial"/>
          <w:sz w:val="22"/>
          <w:szCs w:val="22"/>
        </w:rPr>
        <w:t xml:space="preserve"> of </w:t>
      </w:r>
      <w:proofErr w:type="spellStart"/>
      <w:r w:rsidRPr="00FB4244">
        <w:rPr>
          <w:rFonts w:ascii="Arial" w:hAnsi="Arial" w:cs="Arial"/>
          <w:sz w:val="22"/>
          <w:szCs w:val="22"/>
        </w:rPr>
        <w:t>people</w:t>
      </w:r>
      <w:proofErr w:type="spellEnd"/>
      <w:r w:rsidRPr="00FB4244">
        <w:rPr>
          <w:rFonts w:ascii="Arial" w:hAnsi="Arial" w:cs="Arial"/>
          <w:sz w:val="22"/>
          <w:szCs w:val="22"/>
        </w:rPr>
        <w:t xml:space="preserve"> with a migrant </w:t>
      </w:r>
      <w:proofErr w:type="spellStart"/>
      <w:r w:rsidRPr="00FB4244">
        <w:rPr>
          <w:rFonts w:ascii="Arial" w:hAnsi="Arial" w:cs="Arial"/>
          <w:sz w:val="22"/>
          <w:szCs w:val="22"/>
        </w:rPr>
        <w:t>background</w:t>
      </w:r>
      <w:proofErr w:type="spellEnd"/>
      <w:r w:rsidRPr="00FB4244">
        <w:rPr>
          <w:rFonts w:ascii="Arial" w:hAnsi="Arial" w:cs="Arial"/>
          <w:sz w:val="22"/>
          <w:szCs w:val="22"/>
        </w:rPr>
        <w:t xml:space="preserve">. 2021 –2027 </w:t>
      </w:r>
      <w:proofErr w:type="spellStart"/>
      <w:r w:rsidRPr="00FB4244">
        <w:rPr>
          <w:rFonts w:ascii="Arial" w:hAnsi="Arial" w:cs="Arial"/>
          <w:sz w:val="22"/>
          <w:szCs w:val="22"/>
        </w:rPr>
        <w:t>programming</w:t>
      </w:r>
      <w:proofErr w:type="spellEnd"/>
      <w:r w:rsidRPr="00FB4244">
        <w:rPr>
          <w:rFonts w:ascii="Arial" w:hAnsi="Arial" w:cs="Arial"/>
          <w:sz w:val="22"/>
          <w:szCs w:val="22"/>
        </w:rPr>
        <w:t xml:space="preserve"> period23” (zestaw narzędzi dotyczących wykorzystania funduszy unijnych do integracji osób ze środowisk migracyjnych w okresie programowania 2021–2027)</w:t>
      </w:r>
      <w:r w:rsidR="00356610">
        <w:rPr>
          <w:rFonts w:ascii="Arial" w:hAnsi="Arial" w:cs="Arial"/>
          <w:sz w:val="22"/>
          <w:szCs w:val="22"/>
        </w:rPr>
        <w:t>.</w:t>
      </w:r>
    </w:p>
    <w:p w14:paraId="317A714A" w14:textId="77777777" w:rsidR="004146F7" w:rsidRDefault="004146F7" w:rsidP="004146F7">
      <w:pPr>
        <w:spacing w:before="120" w:after="120" w:line="271" w:lineRule="auto"/>
        <w:rPr>
          <w:rFonts w:ascii="Arial" w:hAnsi="Arial" w:cs="Arial"/>
          <w:sz w:val="22"/>
          <w:szCs w:val="22"/>
        </w:rPr>
      </w:pPr>
    </w:p>
    <w:p w14:paraId="1C3D504F" w14:textId="0317573D" w:rsidR="004146F7" w:rsidRPr="004146F7" w:rsidRDefault="004146F7" w:rsidP="004146F7">
      <w:pPr>
        <w:spacing w:before="120" w:after="120" w:line="271" w:lineRule="auto"/>
        <w:rPr>
          <w:rFonts w:ascii="Arial" w:hAnsi="Arial" w:cs="Arial"/>
          <w:sz w:val="22"/>
          <w:szCs w:val="22"/>
        </w:rPr>
      </w:pPr>
      <w:r w:rsidRPr="004146F7">
        <w:rPr>
          <w:rFonts w:ascii="Arial" w:hAnsi="Arial" w:cs="Arial"/>
          <w:sz w:val="22"/>
          <w:szCs w:val="22"/>
        </w:rPr>
        <w:t>W związku z udziałem dwóch grup docelowych w projekcie należy je monitorować w następujący sposób:</w:t>
      </w:r>
    </w:p>
    <w:p w14:paraId="06A9353D" w14:textId="05BC19FA" w:rsidR="004146F7" w:rsidRPr="004146F7" w:rsidRDefault="004146F7" w:rsidP="004146F7">
      <w:pPr>
        <w:pStyle w:val="Akapitzlist"/>
        <w:numPr>
          <w:ilvl w:val="0"/>
          <w:numId w:val="111"/>
        </w:numPr>
        <w:spacing w:before="120" w:after="120" w:line="271" w:lineRule="auto"/>
        <w:rPr>
          <w:rFonts w:ascii="Arial" w:hAnsi="Arial" w:cs="Arial"/>
          <w:b/>
          <w:bCs/>
          <w:sz w:val="22"/>
          <w:szCs w:val="22"/>
          <w:u w:val="single"/>
        </w:rPr>
      </w:pPr>
      <w:r w:rsidRPr="004146F7">
        <w:rPr>
          <w:rFonts w:ascii="Arial" w:hAnsi="Arial" w:cs="Arial"/>
          <w:b/>
          <w:bCs/>
          <w:sz w:val="22"/>
          <w:szCs w:val="22"/>
          <w:u w:val="single"/>
        </w:rPr>
        <w:t>Monitorowanie wsparcia społeczeństwa przyjmującego:</w:t>
      </w:r>
    </w:p>
    <w:p w14:paraId="246C139E" w14:textId="77777777" w:rsidR="004146F7" w:rsidRPr="004146F7" w:rsidRDefault="004146F7" w:rsidP="004146F7">
      <w:pPr>
        <w:spacing w:after="160" w:line="278" w:lineRule="auto"/>
        <w:rPr>
          <w:rFonts w:ascii="Arial" w:hAnsi="Arial" w:cs="Arial"/>
          <w:sz w:val="22"/>
          <w:szCs w:val="22"/>
        </w:rPr>
      </w:pPr>
      <w:r w:rsidRPr="004146F7">
        <w:rPr>
          <w:rFonts w:ascii="Arial" w:hAnsi="Arial" w:cs="Arial"/>
          <w:sz w:val="22"/>
          <w:szCs w:val="22"/>
        </w:rPr>
        <w:lastRenderedPageBreak/>
        <w:t>- w przypadku działań o niskiej intensywności wsparcia, które jest krótkotrwałe jak np. festyn, Beneficjent zobowiązany jest do:</w:t>
      </w:r>
    </w:p>
    <w:p w14:paraId="61395F8D" w14:textId="77777777" w:rsidR="004146F7" w:rsidRPr="004146F7" w:rsidRDefault="004146F7" w:rsidP="004146F7">
      <w:pPr>
        <w:numPr>
          <w:ilvl w:val="0"/>
          <w:numId w:val="108"/>
        </w:numPr>
        <w:spacing w:after="160" w:line="278" w:lineRule="auto"/>
        <w:contextualSpacing/>
        <w:rPr>
          <w:rFonts w:ascii="Arial" w:hAnsi="Arial" w:cs="Arial"/>
          <w:sz w:val="22"/>
          <w:szCs w:val="22"/>
          <w:lang w:val="x-none" w:eastAsia="x-none"/>
        </w:rPr>
      </w:pPr>
      <w:r w:rsidRPr="004146F7">
        <w:rPr>
          <w:rFonts w:ascii="Arial" w:hAnsi="Arial" w:cs="Arial"/>
          <w:sz w:val="22"/>
          <w:szCs w:val="22"/>
          <w:lang w:eastAsia="x-none"/>
        </w:rPr>
        <w:t>s</w:t>
      </w:r>
      <w:r w:rsidRPr="004146F7">
        <w:rPr>
          <w:rFonts w:ascii="Arial" w:hAnsi="Arial" w:cs="Arial"/>
          <w:sz w:val="22"/>
          <w:szCs w:val="22"/>
          <w:lang w:val="x-none" w:eastAsia="x-none"/>
        </w:rPr>
        <w:t>porządzeni</w:t>
      </w:r>
      <w:r w:rsidRPr="004146F7">
        <w:rPr>
          <w:rFonts w:ascii="Arial" w:hAnsi="Arial" w:cs="Arial"/>
          <w:sz w:val="22"/>
          <w:szCs w:val="22"/>
          <w:lang w:eastAsia="x-none"/>
        </w:rPr>
        <w:t xml:space="preserve">a </w:t>
      </w:r>
      <w:r w:rsidRPr="004146F7">
        <w:rPr>
          <w:rFonts w:ascii="Arial" w:hAnsi="Arial" w:cs="Arial"/>
          <w:b/>
          <w:sz w:val="22"/>
          <w:szCs w:val="22"/>
          <w:lang w:val="x-none" w:eastAsia="x-none"/>
        </w:rPr>
        <w:t>listy obecności</w:t>
      </w:r>
      <w:r w:rsidRPr="004146F7">
        <w:rPr>
          <w:rFonts w:ascii="Arial" w:hAnsi="Arial" w:cs="Arial"/>
          <w:sz w:val="22"/>
          <w:szCs w:val="22"/>
          <w:lang w:val="x-none" w:eastAsia="x-none"/>
        </w:rPr>
        <w:t xml:space="preserve"> wszystkich uczestników zawierającej co najmniej datę i nazwę wydarzenia, imię i nazwisko, obywatelstwo;</w:t>
      </w:r>
    </w:p>
    <w:p w14:paraId="2515471A" w14:textId="77777777" w:rsidR="00891A9E" w:rsidRDefault="00891A9E" w:rsidP="004146F7">
      <w:pPr>
        <w:spacing w:after="160" w:line="278" w:lineRule="auto"/>
        <w:rPr>
          <w:rFonts w:ascii="Arial" w:hAnsi="Arial" w:cs="Arial"/>
          <w:sz w:val="22"/>
          <w:szCs w:val="22"/>
        </w:rPr>
      </w:pPr>
    </w:p>
    <w:p w14:paraId="7113852D" w14:textId="01E641C9" w:rsidR="004146F7" w:rsidRPr="004146F7" w:rsidRDefault="004146F7" w:rsidP="004146F7">
      <w:pPr>
        <w:spacing w:after="160" w:line="278" w:lineRule="auto"/>
        <w:rPr>
          <w:rFonts w:ascii="Arial" w:hAnsi="Arial" w:cs="Arial"/>
          <w:bCs/>
          <w:iCs/>
          <w:sz w:val="22"/>
          <w:szCs w:val="22"/>
        </w:rPr>
      </w:pPr>
      <w:r w:rsidRPr="004146F7">
        <w:rPr>
          <w:rFonts w:ascii="Arial" w:hAnsi="Arial" w:cs="Arial"/>
          <w:sz w:val="22"/>
          <w:szCs w:val="22"/>
        </w:rPr>
        <w:t xml:space="preserve">- w przypadku działania </w:t>
      </w:r>
      <w:r w:rsidR="006F18BC">
        <w:rPr>
          <w:rFonts w:ascii="Arial" w:hAnsi="Arial" w:cs="Arial"/>
          <w:sz w:val="22"/>
          <w:szCs w:val="22"/>
        </w:rPr>
        <w:t>skierowanego do konkretnego uczestnika</w:t>
      </w:r>
      <w:r w:rsidRPr="004146F7">
        <w:rPr>
          <w:rFonts w:ascii="Arial" w:hAnsi="Arial" w:cs="Arial"/>
          <w:sz w:val="22"/>
          <w:szCs w:val="22"/>
        </w:rPr>
        <w:t xml:space="preserve"> wsparcia, która jest długotrwała i/lub wiąże się z nakładami finansowymi na konkretną osobę, jak np. utworzenie klubu rękodzieła</w:t>
      </w:r>
      <w:r w:rsidR="00154EC4">
        <w:rPr>
          <w:rFonts w:ascii="Arial" w:hAnsi="Arial" w:cs="Arial"/>
          <w:sz w:val="22"/>
          <w:szCs w:val="22"/>
        </w:rPr>
        <w:t xml:space="preserve">/klubu sportowego </w:t>
      </w:r>
      <w:proofErr w:type="spellStart"/>
      <w:r w:rsidR="00154EC4">
        <w:rPr>
          <w:rFonts w:ascii="Arial" w:hAnsi="Arial" w:cs="Arial"/>
          <w:sz w:val="22"/>
          <w:szCs w:val="22"/>
        </w:rPr>
        <w:t>itp</w:t>
      </w:r>
      <w:proofErr w:type="spellEnd"/>
      <w:r w:rsidRPr="004146F7">
        <w:rPr>
          <w:rFonts w:ascii="Arial" w:hAnsi="Arial" w:cs="Arial"/>
          <w:sz w:val="22"/>
          <w:szCs w:val="22"/>
        </w:rPr>
        <w:t>, Beneficjent zobowiązany jest do:</w:t>
      </w:r>
    </w:p>
    <w:p w14:paraId="14E91134" w14:textId="77777777" w:rsidR="004146F7" w:rsidRPr="004146F7" w:rsidRDefault="004146F7" w:rsidP="004146F7">
      <w:pPr>
        <w:numPr>
          <w:ilvl w:val="0"/>
          <w:numId w:val="108"/>
        </w:numPr>
        <w:spacing w:after="160" w:line="278" w:lineRule="auto"/>
        <w:contextualSpacing/>
        <w:rPr>
          <w:rFonts w:ascii="Arial" w:hAnsi="Arial" w:cs="Arial"/>
          <w:iCs/>
          <w:sz w:val="22"/>
          <w:szCs w:val="22"/>
          <w:lang w:val="x-none" w:eastAsia="x-none"/>
        </w:rPr>
      </w:pPr>
      <w:r w:rsidRPr="004146F7">
        <w:rPr>
          <w:rFonts w:ascii="Arial" w:hAnsi="Arial" w:cs="Arial"/>
          <w:bCs/>
          <w:iCs/>
          <w:sz w:val="22"/>
          <w:szCs w:val="22"/>
          <w:lang w:val="x-none" w:eastAsia="x-none"/>
        </w:rPr>
        <w:t>utworz</w:t>
      </w:r>
      <w:r w:rsidRPr="004146F7">
        <w:rPr>
          <w:rFonts w:ascii="Arial" w:hAnsi="Arial" w:cs="Arial"/>
          <w:bCs/>
          <w:iCs/>
          <w:sz w:val="22"/>
          <w:szCs w:val="22"/>
          <w:lang w:eastAsia="x-none"/>
        </w:rPr>
        <w:t xml:space="preserve">enia </w:t>
      </w:r>
      <w:r w:rsidRPr="004146F7">
        <w:rPr>
          <w:rFonts w:ascii="Arial" w:hAnsi="Arial" w:cs="Arial"/>
          <w:b/>
          <w:bCs/>
          <w:iCs/>
          <w:sz w:val="22"/>
          <w:szCs w:val="22"/>
          <w:lang w:val="x-none" w:eastAsia="x-none"/>
        </w:rPr>
        <w:t>wskaźnik</w:t>
      </w:r>
      <w:r w:rsidRPr="004146F7">
        <w:rPr>
          <w:rFonts w:ascii="Arial" w:hAnsi="Arial" w:cs="Arial"/>
          <w:b/>
          <w:bCs/>
          <w:iCs/>
          <w:sz w:val="22"/>
          <w:szCs w:val="22"/>
          <w:lang w:eastAsia="x-none"/>
        </w:rPr>
        <w:t>a</w:t>
      </w:r>
      <w:r w:rsidRPr="004146F7">
        <w:rPr>
          <w:rFonts w:ascii="Arial" w:hAnsi="Arial" w:cs="Arial"/>
          <w:b/>
          <w:bCs/>
          <w:iCs/>
          <w:sz w:val="22"/>
          <w:szCs w:val="22"/>
          <w:lang w:val="x-none" w:eastAsia="x-none"/>
        </w:rPr>
        <w:t xml:space="preserve"> własn</w:t>
      </w:r>
      <w:r w:rsidRPr="004146F7">
        <w:rPr>
          <w:rFonts w:ascii="Arial" w:hAnsi="Arial" w:cs="Arial"/>
          <w:b/>
          <w:bCs/>
          <w:iCs/>
          <w:sz w:val="22"/>
          <w:szCs w:val="22"/>
          <w:lang w:eastAsia="x-none"/>
        </w:rPr>
        <w:t>ego</w:t>
      </w:r>
      <w:r w:rsidRPr="004146F7">
        <w:rPr>
          <w:rFonts w:ascii="Arial" w:hAnsi="Arial" w:cs="Arial"/>
          <w:b/>
          <w:bCs/>
          <w:iCs/>
          <w:sz w:val="22"/>
          <w:szCs w:val="22"/>
          <w:lang w:val="x-none" w:eastAsia="x-none"/>
        </w:rPr>
        <w:t xml:space="preserve"> produktu </w:t>
      </w:r>
      <w:r w:rsidRPr="004146F7">
        <w:rPr>
          <w:rFonts w:ascii="Arial" w:hAnsi="Arial" w:cs="Arial"/>
          <w:bCs/>
          <w:iCs/>
          <w:sz w:val="22"/>
          <w:szCs w:val="22"/>
          <w:lang w:val="x-none" w:eastAsia="x-none"/>
        </w:rPr>
        <w:t>pozwalając</w:t>
      </w:r>
      <w:r w:rsidRPr="004146F7">
        <w:rPr>
          <w:rFonts w:ascii="Arial" w:hAnsi="Arial" w:cs="Arial"/>
          <w:bCs/>
          <w:iCs/>
          <w:sz w:val="22"/>
          <w:szCs w:val="22"/>
          <w:lang w:eastAsia="x-none"/>
        </w:rPr>
        <w:t>ego</w:t>
      </w:r>
      <w:r w:rsidRPr="004146F7">
        <w:rPr>
          <w:rFonts w:ascii="Arial" w:hAnsi="Arial" w:cs="Arial"/>
          <w:bCs/>
          <w:iCs/>
          <w:sz w:val="22"/>
          <w:szCs w:val="22"/>
          <w:lang w:val="x-none" w:eastAsia="x-none"/>
        </w:rPr>
        <w:t xml:space="preserve"> monitorować ilość osób uczestniczących w działaniu</w:t>
      </w:r>
      <w:r w:rsidRPr="004146F7">
        <w:rPr>
          <w:rFonts w:ascii="Arial" w:hAnsi="Arial" w:cs="Arial"/>
          <w:bCs/>
          <w:iCs/>
          <w:sz w:val="22"/>
          <w:szCs w:val="22"/>
          <w:lang w:eastAsia="x-none"/>
        </w:rPr>
        <w:t>;</w:t>
      </w:r>
    </w:p>
    <w:p w14:paraId="4C45A320" w14:textId="77777777" w:rsidR="004146F7" w:rsidRDefault="004146F7" w:rsidP="004146F7">
      <w:pPr>
        <w:numPr>
          <w:ilvl w:val="0"/>
          <w:numId w:val="108"/>
        </w:numPr>
        <w:spacing w:after="160" w:line="278" w:lineRule="auto"/>
        <w:contextualSpacing/>
        <w:rPr>
          <w:rFonts w:ascii="Arial" w:hAnsi="Arial" w:cs="Arial"/>
          <w:iCs/>
          <w:sz w:val="22"/>
          <w:szCs w:val="22"/>
          <w:lang w:val="x-none" w:eastAsia="x-none"/>
        </w:rPr>
      </w:pPr>
      <w:r w:rsidRPr="004146F7">
        <w:rPr>
          <w:rFonts w:ascii="Arial" w:hAnsi="Arial" w:cs="Arial"/>
          <w:sz w:val="22"/>
          <w:szCs w:val="22"/>
          <w:lang w:val="x-none" w:eastAsia="x-none"/>
        </w:rPr>
        <w:t xml:space="preserve">pobrania od uczestników </w:t>
      </w:r>
      <w:r w:rsidRPr="004146F7">
        <w:rPr>
          <w:rFonts w:ascii="Arial" w:hAnsi="Arial" w:cs="Arial"/>
          <w:b/>
          <w:sz w:val="22"/>
          <w:szCs w:val="22"/>
          <w:lang w:val="x-none" w:eastAsia="x-none"/>
        </w:rPr>
        <w:t>formularzy rekrutacyjnych</w:t>
      </w:r>
      <w:r w:rsidRPr="004146F7">
        <w:rPr>
          <w:rFonts w:ascii="Arial" w:hAnsi="Arial" w:cs="Arial"/>
          <w:sz w:val="22"/>
          <w:szCs w:val="22"/>
          <w:lang w:val="x-none" w:eastAsia="x-none"/>
        </w:rPr>
        <w:t xml:space="preserve"> </w:t>
      </w:r>
      <w:r w:rsidRPr="004146F7">
        <w:rPr>
          <w:rFonts w:ascii="Arial" w:hAnsi="Arial" w:cs="Arial"/>
          <w:iCs/>
          <w:sz w:val="22"/>
          <w:szCs w:val="22"/>
          <w:lang w:val="x-none" w:eastAsia="x-none"/>
        </w:rPr>
        <w:t>(obejmujących dane zgodne z zapisami ustawy z dnia 28 kwietnia 2022 r. o zasadach realizacji zadań finansowanych ze środków europejskich w perspektywie finansowej 2021–2027 oraz zawartej umowy).</w:t>
      </w:r>
    </w:p>
    <w:p w14:paraId="39D9E20E" w14:textId="40D777E1" w:rsidR="00D706A6" w:rsidRPr="004146F7" w:rsidRDefault="00D706A6" w:rsidP="004146F7">
      <w:pPr>
        <w:numPr>
          <w:ilvl w:val="0"/>
          <w:numId w:val="108"/>
        </w:numPr>
        <w:spacing w:after="160" w:line="278" w:lineRule="auto"/>
        <w:contextualSpacing/>
        <w:rPr>
          <w:rFonts w:ascii="Arial" w:hAnsi="Arial" w:cs="Arial"/>
          <w:iCs/>
          <w:sz w:val="22"/>
          <w:szCs w:val="22"/>
          <w:lang w:val="x-none" w:eastAsia="x-none"/>
        </w:rPr>
      </w:pPr>
      <w:r>
        <w:rPr>
          <w:rFonts w:ascii="Arial" w:hAnsi="Arial" w:cs="Arial"/>
          <w:iCs/>
          <w:sz w:val="22"/>
          <w:szCs w:val="22"/>
          <w:lang w:val="x-none" w:eastAsia="x-none"/>
        </w:rPr>
        <w:t>dokumentacji potwierdzającej udział uczestnika w formie wsparcia.</w:t>
      </w:r>
    </w:p>
    <w:p w14:paraId="268FD50C" w14:textId="77777777" w:rsidR="004146F7" w:rsidRPr="004146F7" w:rsidRDefault="004146F7" w:rsidP="004146F7">
      <w:pPr>
        <w:ind w:left="720"/>
        <w:contextualSpacing/>
        <w:rPr>
          <w:rFonts w:ascii="Arial" w:hAnsi="Arial" w:cs="Arial"/>
          <w:iCs/>
          <w:sz w:val="22"/>
          <w:szCs w:val="22"/>
          <w:lang w:val="x-none" w:eastAsia="x-none"/>
        </w:rPr>
      </w:pPr>
    </w:p>
    <w:p w14:paraId="76ECFFB4" w14:textId="77777777" w:rsidR="004146F7" w:rsidRPr="004146F7" w:rsidRDefault="004146F7" w:rsidP="004146F7">
      <w:pPr>
        <w:rPr>
          <w:rFonts w:ascii="Arial" w:hAnsi="Arial" w:cs="Arial"/>
          <w:b/>
          <w:bCs/>
          <w:iCs/>
          <w:sz w:val="22"/>
          <w:szCs w:val="22"/>
        </w:rPr>
      </w:pPr>
    </w:p>
    <w:p w14:paraId="7D1A8E21" w14:textId="77777777" w:rsidR="004146F7" w:rsidRPr="004146F7" w:rsidRDefault="004146F7" w:rsidP="004146F7">
      <w:pPr>
        <w:rPr>
          <w:rFonts w:ascii="Arial" w:hAnsi="Arial" w:cs="Arial"/>
          <w:sz w:val="22"/>
          <w:szCs w:val="22"/>
        </w:rPr>
      </w:pPr>
    </w:p>
    <w:p w14:paraId="7ECB7DFF" w14:textId="77777777" w:rsidR="004146F7" w:rsidRPr="004146F7" w:rsidRDefault="004146F7" w:rsidP="004146F7">
      <w:pPr>
        <w:pStyle w:val="Akapitzlist"/>
        <w:numPr>
          <w:ilvl w:val="0"/>
          <w:numId w:val="111"/>
        </w:numPr>
        <w:rPr>
          <w:rFonts w:ascii="Arial" w:hAnsi="Arial" w:cs="Arial"/>
          <w:b/>
          <w:bCs/>
          <w:sz w:val="22"/>
          <w:szCs w:val="22"/>
          <w:u w:val="single"/>
        </w:rPr>
      </w:pPr>
      <w:r w:rsidRPr="004146F7">
        <w:rPr>
          <w:rFonts w:ascii="Arial" w:hAnsi="Arial" w:cs="Arial"/>
          <w:b/>
          <w:bCs/>
          <w:sz w:val="22"/>
          <w:szCs w:val="22"/>
          <w:u w:val="single"/>
        </w:rPr>
        <w:t>Monitorowanie cudzoziemców:</w:t>
      </w:r>
    </w:p>
    <w:p w14:paraId="5FADA322" w14:textId="77777777" w:rsidR="004146F7" w:rsidRPr="004146F7" w:rsidRDefault="004146F7" w:rsidP="004146F7">
      <w:pPr>
        <w:rPr>
          <w:rFonts w:ascii="Arial" w:hAnsi="Arial" w:cs="Arial"/>
          <w:sz w:val="22"/>
          <w:szCs w:val="22"/>
        </w:rPr>
      </w:pPr>
    </w:p>
    <w:p w14:paraId="2358472A" w14:textId="77777777" w:rsidR="004146F7" w:rsidRPr="004146F7" w:rsidRDefault="004146F7" w:rsidP="004146F7">
      <w:pPr>
        <w:spacing w:line="276" w:lineRule="auto"/>
        <w:rPr>
          <w:rFonts w:ascii="Arial" w:hAnsi="Arial" w:cs="Arial"/>
          <w:sz w:val="22"/>
          <w:szCs w:val="22"/>
        </w:rPr>
      </w:pPr>
      <w:r w:rsidRPr="004146F7">
        <w:rPr>
          <w:rFonts w:ascii="Arial" w:hAnsi="Arial" w:cs="Arial"/>
          <w:sz w:val="22"/>
          <w:szCs w:val="22"/>
        </w:rPr>
        <w:t>- w przypadku działań o niskiej intensywności wsparcia, które jest krótkotrwałe jak np. festyn, Beneficjent zobowiązany jest do:</w:t>
      </w:r>
    </w:p>
    <w:p w14:paraId="0CAEDABF" w14:textId="77777777" w:rsidR="004146F7" w:rsidRDefault="004146F7" w:rsidP="004146F7">
      <w:pPr>
        <w:numPr>
          <w:ilvl w:val="0"/>
          <w:numId w:val="107"/>
        </w:numPr>
        <w:spacing w:line="276" w:lineRule="auto"/>
        <w:contextualSpacing/>
        <w:rPr>
          <w:rFonts w:ascii="Arial" w:hAnsi="Arial" w:cs="Arial"/>
          <w:sz w:val="22"/>
          <w:szCs w:val="22"/>
          <w:lang w:val="x-none" w:eastAsia="x-none"/>
        </w:rPr>
      </w:pPr>
      <w:r w:rsidRPr="004146F7">
        <w:rPr>
          <w:rFonts w:ascii="Arial" w:hAnsi="Arial" w:cs="Arial"/>
          <w:sz w:val="22"/>
          <w:szCs w:val="22"/>
          <w:lang w:val="x-none" w:eastAsia="x-none"/>
        </w:rPr>
        <w:t xml:space="preserve"> sporządzenia </w:t>
      </w:r>
      <w:r w:rsidRPr="004146F7">
        <w:rPr>
          <w:rFonts w:ascii="Arial" w:hAnsi="Arial" w:cs="Arial"/>
          <w:b/>
          <w:sz w:val="22"/>
          <w:szCs w:val="22"/>
          <w:lang w:val="x-none" w:eastAsia="x-none"/>
        </w:rPr>
        <w:t>listy obecności</w:t>
      </w:r>
      <w:r w:rsidRPr="004146F7">
        <w:rPr>
          <w:rFonts w:ascii="Arial" w:hAnsi="Arial" w:cs="Arial"/>
          <w:sz w:val="22"/>
          <w:szCs w:val="22"/>
          <w:lang w:val="x-none" w:eastAsia="x-none"/>
        </w:rPr>
        <w:t xml:space="preserve"> wszystkich uczestników zawierającej co najmniej datę i nazwę wydarzenia, imię i nazwisko oraz obywatelstwo;</w:t>
      </w:r>
    </w:p>
    <w:p w14:paraId="168E0E0E" w14:textId="2899C269" w:rsidR="00706939" w:rsidRPr="00D706A6" w:rsidRDefault="00706939" w:rsidP="00706939">
      <w:pPr>
        <w:pStyle w:val="Akapitzlist"/>
        <w:numPr>
          <w:ilvl w:val="0"/>
          <w:numId w:val="107"/>
        </w:numPr>
        <w:rPr>
          <w:rFonts w:ascii="Arial" w:hAnsi="Arial" w:cs="Arial"/>
          <w:i/>
          <w:iCs/>
          <w:sz w:val="22"/>
          <w:szCs w:val="22"/>
          <w:lang w:val="pl-PL" w:eastAsia="pl-PL"/>
        </w:rPr>
      </w:pPr>
      <w:r w:rsidRPr="00706939">
        <w:rPr>
          <w:rFonts w:ascii="Arial" w:hAnsi="Arial" w:cs="Arial"/>
          <w:bCs/>
          <w:iCs/>
          <w:sz w:val="22"/>
          <w:szCs w:val="22"/>
        </w:rPr>
        <w:t>utworzenia</w:t>
      </w:r>
      <w:r w:rsidRPr="00706939">
        <w:rPr>
          <w:rFonts w:ascii="Arial" w:hAnsi="Arial" w:cs="Arial"/>
          <w:b/>
          <w:bCs/>
          <w:iCs/>
          <w:sz w:val="22"/>
          <w:szCs w:val="22"/>
        </w:rPr>
        <w:t xml:space="preserve"> wskaźnika produktu obowiązkowego </w:t>
      </w:r>
      <w:r w:rsidRPr="00706939">
        <w:rPr>
          <w:rFonts w:ascii="Arial" w:hAnsi="Arial" w:cs="Arial"/>
          <w:i/>
          <w:iCs/>
          <w:sz w:val="22"/>
          <w:szCs w:val="22"/>
        </w:rPr>
        <w:t>Liczba osób z krajów trzecich objętych wsparciem w programie</w:t>
      </w:r>
      <w:r w:rsidRPr="00706939">
        <w:rPr>
          <w:rFonts w:ascii="Arial" w:hAnsi="Arial" w:cs="Arial"/>
          <w:b/>
          <w:bCs/>
          <w:iCs/>
          <w:sz w:val="22"/>
          <w:szCs w:val="22"/>
        </w:rPr>
        <w:t xml:space="preserve">  </w:t>
      </w:r>
      <w:r w:rsidRPr="00706939">
        <w:rPr>
          <w:rFonts w:ascii="Arial" w:hAnsi="Arial" w:cs="Arial"/>
          <w:bCs/>
          <w:iCs/>
          <w:sz w:val="22"/>
          <w:szCs w:val="22"/>
        </w:rPr>
        <w:t>pozwalającego monitorować ilość osób uczestniczących w działaniu;</w:t>
      </w:r>
      <w:r w:rsidRPr="00706939">
        <w:rPr>
          <w:rFonts w:ascii="Arial" w:hAnsi="Arial" w:cs="Arial"/>
          <w:sz w:val="22"/>
          <w:szCs w:val="22"/>
        </w:rPr>
        <w:t xml:space="preserve"> </w:t>
      </w:r>
    </w:p>
    <w:p w14:paraId="2B0A859D" w14:textId="77777777" w:rsidR="004146F7" w:rsidRPr="004146F7" w:rsidRDefault="004146F7" w:rsidP="004146F7">
      <w:pPr>
        <w:numPr>
          <w:ilvl w:val="0"/>
          <w:numId w:val="107"/>
        </w:numPr>
        <w:spacing w:after="160" w:line="278" w:lineRule="auto"/>
        <w:contextualSpacing/>
        <w:rPr>
          <w:rFonts w:ascii="Arial" w:hAnsi="Arial" w:cs="Arial"/>
          <w:iCs/>
          <w:sz w:val="22"/>
          <w:szCs w:val="22"/>
          <w:lang w:val="x-none" w:eastAsia="x-none"/>
        </w:rPr>
      </w:pPr>
      <w:r w:rsidRPr="004146F7">
        <w:rPr>
          <w:rFonts w:ascii="Arial" w:hAnsi="Arial" w:cs="Arial"/>
          <w:sz w:val="22"/>
          <w:szCs w:val="22"/>
          <w:lang w:val="x-none" w:eastAsia="x-none"/>
        </w:rPr>
        <w:t xml:space="preserve">pobrania od uczestników </w:t>
      </w:r>
      <w:r w:rsidRPr="004146F7">
        <w:rPr>
          <w:rFonts w:ascii="Arial" w:hAnsi="Arial" w:cs="Arial"/>
          <w:b/>
          <w:sz w:val="22"/>
          <w:szCs w:val="22"/>
          <w:lang w:val="x-none" w:eastAsia="x-none"/>
        </w:rPr>
        <w:t>formularzy rekrutacyjnych</w:t>
      </w:r>
      <w:r w:rsidRPr="004146F7">
        <w:rPr>
          <w:rFonts w:ascii="Arial" w:hAnsi="Arial" w:cs="Arial"/>
          <w:sz w:val="22"/>
          <w:szCs w:val="22"/>
          <w:lang w:val="x-none" w:eastAsia="x-none"/>
        </w:rPr>
        <w:t xml:space="preserve"> </w:t>
      </w:r>
      <w:r w:rsidRPr="004146F7">
        <w:rPr>
          <w:rFonts w:ascii="Arial" w:hAnsi="Arial" w:cs="Arial"/>
          <w:iCs/>
          <w:sz w:val="22"/>
          <w:szCs w:val="22"/>
          <w:lang w:val="x-none" w:eastAsia="x-none"/>
        </w:rPr>
        <w:t>(obejmujących dane zgodne z zapisami ustawy z dnia 28 kwietnia 2022 r. o zasadach realizacji zadań finansowanych ze środków europejskich w perspektywie finansowej 2021–2027 oraz zawartej umowy).</w:t>
      </w:r>
    </w:p>
    <w:p w14:paraId="4DB4A2AA" w14:textId="77777777" w:rsidR="004146F7" w:rsidRPr="004146F7" w:rsidRDefault="004146F7" w:rsidP="004146F7">
      <w:pPr>
        <w:spacing w:line="276" w:lineRule="auto"/>
        <w:ind w:left="720"/>
        <w:contextualSpacing/>
        <w:rPr>
          <w:rFonts w:ascii="Arial" w:hAnsi="Arial" w:cs="Arial"/>
          <w:sz w:val="22"/>
          <w:szCs w:val="22"/>
          <w:lang w:val="x-none" w:eastAsia="x-none"/>
        </w:rPr>
      </w:pPr>
    </w:p>
    <w:p w14:paraId="25D12A4D" w14:textId="79766800" w:rsidR="004146F7" w:rsidRPr="004146F7" w:rsidRDefault="004146F7" w:rsidP="004146F7">
      <w:pPr>
        <w:spacing w:line="276" w:lineRule="auto"/>
        <w:rPr>
          <w:rFonts w:ascii="Arial" w:hAnsi="Arial" w:cs="Arial"/>
          <w:sz w:val="22"/>
          <w:szCs w:val="22"/>
        </w:rPr>
      </w:pPr>
      <w:r w:rsidRPr="004146F7">
        <w:rPr>
          <w:rFonts w:ascii="Arial" w:hAnsi="Arial" w:cs="Arial"/>
          <w:sz w:val="22"/>
          <w:szCs w:val="22"/>
        </w:rPr>
        <w:t xml:space="preserve">- w przypadku działania </w:t>
      </w:r>
      <w:r w:rsidR="006F18BC">
        <w:rPr>
          <w:rFonts w:ascii="Arial" w:hAnsi="Arial" w:cs="Arial"/>
          <w:sz w:val="22"/>
          <w:szCs w:val="22"/>
        </w:rPr>
        <w:t>skierowanego do konkretnego uczestnika</w:t>
      </w:r>
      <w:r w:rsidRPr="004146F7">
        <w:rPr>
          <w:rFonts w:ascii="Arial" w:hAnsi="Arial" w:cs="Arial"/>
          <w:sz w:val="22"/>
          <w:szCs w:val="22"/>
        </w:rPr>
        <w:t xml:space="preserve"> wsparcia, która jest długotrwała i/lub wiąże się z nakładami finansowymi na konkretną osobę, jak np. utworzenie klubu rękodzieła</w:t>
      </w:r>
      <w:r w:rsidR="00635E89">
        <w:rPr>
          <w:rFonts w:ascii="Arial" w:hAnsi="Arial" w:cs="Arial"/>
          <w:sz w:val="22"/>
          <w:szCs w:val="22"/>
        </w:rPr>
        <w:t xml:space="preserve">/ klubu sportowego </w:t>
      </w:r>
      <w:proofErr w:type="spellStart"/>
      <w:r w:rsidR="00635E89">
        <w:rPr>
          <w:rFonts w:ascii="Arial" w:hAnsi="Arial" w:cs="Arial"/>
          <w:sz w:val="22"/>
          <w:szCs w:val="22"/>
        </w:rPr>
        <w:t>itp</w:t>
      </w:r>
      <w:proofErr w:type="spellEnd"/>
      <w:r w:rsidRPr="004146F7">
        <w:rPr>
          <w:rFonts w:ascii="Arial" w:hAnsi="Arial" w:cs="Arial"/>
          <w:sz w:val="22"/>
          <w:szCs w:val="22"/>
        </w:rPr>
        <w:t>, Beneficjent zobowiązany jest do:</w:t>
      </w:r>
    </w:p>
    <w:p w14:paraId="64509DF1" w14:textId="385FCC5B" w:rsidR="004146F7" w:rsidRPr="00D706A6" w:rsidRDefault="004146F7" w:rsidP="00706939">
      <w:pPr>
        <w:pStyle w:val="Akapitzlist"/>
        <w:numPr>
          <w:ilvl w:val="0"/>
          <w:numId w:val="112"/>
        </w:numPr>
        <w:rPr>
          <w:rFonts w:ascii="Arial" w:hAnsi="Arial" w:cs="Arial"/>
          <w:i/>
          <w:iCs/>
          <w:sz w:val="22"/>
          <w:szCs w:val="22"/>
          <w:lang w:val="pl-PL" w:eastAsia="pl-PL"/>
        </w:rPr>
      </w:pPr>
      <w:bookmarkStart w:id="491" w:name="_Hlk209165947"/>
      <w:r w:rsidRPr="00706939">
        <w:rPr>
          <w:rFonts w:ascii="Arial" w:hAnsi="Arial" w:cs="Arial"/>
          <w:bCs/>
          <w:iCs/>
          <w:sz w:val="22"/>
          <w:szCs w:val="22"/>
        </w:rPr>
        <w:t>utworzenia</w:t>
      </w:r>
      <w:r w:rsidRPr="00706939">
        <w:rPr>
          <w:rFonts w:ascii="Arial" w:hAnsi="Arial" w:cs="Arial"/>
          <w:b/>
          <w:bCs/>
          <w:iCs/>
          <w:sz w:val="22"/>
          <w:szCs w:val="22"/>
        </w:rPr>
        <w:t xml:space="preserve"> wskaźnika produktu</w:t>
      </w:r>
      <w:r w:rsidR="00706939" w:rsidRPr="00706939">
        <w:rPr>
          <w:rFonts w:ascii="Arial" w:hAnsi="Arial" w:cs="Arial"/>
          <w:b/>
          <w:bCs/>
          <w:iCs/>
          <w:sz w:val="22"/>
          <w:szCs w:val="22"/>
        </w:rPr>
        <w:t xml:space="preserve"> obowiązkowego </w:t>
      </w:r>
      <w:r w:rsidR="00706939" w:rsidRPr="00706939">
        <w:rPr>
          <w:rFonts w:ascii="Arial" w:hAnsi="Arial" w:cs="Arial"/>
          <w:i/>
          <w:iCs/>
          <w:sz w:val="22"/>
          <w:szCs w:val="22"/>
        </w:rPr>
        <w:t>Liczba osób z krajów trzecich objętych wsparciem w programie</w:t>
      </w:r>
      <w:r w:rsidR="00706939" w:rsidRPr="00706939">
        <w:rPr>
          <w:rFonts w:ascii="Arial" w:hAnsi="Arial" w:cs="Arial"/>
          <w:b/>
          <w:bCs/>
          <w:iCs/>
          <w:sz w:val="22"/>
          <w:szCs w:val="22"/>
        </w:rPr>
        <w:t xml:space="preserve"> </w:t>
      </w:r>
      <w:r w:rsidRPr="00706939">
        <w:rPr>
          <w:rFonts w:ascii="Arial" w:hAnsi="Arial" w:cs="Arial"/>
          <w:b/>
          <w:bCs/>
          <w:iCs/>
          <w:sz w:val="22"/>
          <w:szCs w:val="22"/>
        </w:rPr>
        <w:t xml:space="preserve"> </w:t>
      </w:r>
      <w:r w:rsidRPr="00706939">
        <w:rPr>
          <w:rFonts w:ascii="Arial" w:hAnsi="Arial" w:cs="Arial"/>
          <w:bCs/>
          <w:iCs/>
          <w:sz w:val="22"/>
          <w:szCs w:val="22"/>
        </w:rPr>
        <w:t>pozwalającego monitorować ilość osób uczestniczących w działaniu;</w:t>
      </w:r>
      <w:r w:rsidRPr="00706939">
        <w:rPr>
          <w:rFonts w:ascii="Arial" w:hAnsi="Arial" w:cs="Arial"/>
          <w:sz w:val="22"/>
          <w:szCs w:val="22"/>
        </w:rPr>
        <w:t xml:space="preserve"> </w:t>
      </w:r>
    </w:p>
    <w:p w14:paraId="1D3ABFF9" w14:textId="11DB6827" w:rsidR="00D706A6" w:rsidRPr="00D706A6" w:rsidRDefault="00D706A6" w:rsidP="00D706A6">
      <w:pPr>
        <w:pStyle w:val="Akapitzlist"/>
        <w:numPr>
          <w:ilvl w:val="0"/>
          <w:numId w:val="112"/>
        </w:numPr>
        <w:rPr>
          <w:rFonts w:ascii="Arial" w:hAnsi="Arial" w:cs="Arial"/>
          <w:i/>
          <w:iCs/>
          <w:sz w:val="22"/>
          <w:szCs w:val="22"/>
          <w:lang w:val="pl-PL" w:eastAsia="pl-PL"/>
        </w:rPr>
      </w:pPr>
      <w:r w:rsidRPr="00D706A6">
        <w:rPr>
          <w:rFonts w:ascii="Arial" w:hAnsi="Arial" w:cs="Arial"/>
          <w:sz w:val="22"/>
          <w:szCs w:val="22"/>
          <w:lang w:val="pl-PL" w:eastAsia="pl-PL"/>
        </w:rPr>
        <w:t xml:space="preserve">utworzenia </w:t>
      </w:r>
      <w:r w:rsidRPr="00D706A6">
        <w:rPr>
          <w:rFonts w:ascii="Arial" w:hAnsi="Arial" w:cs="Arial"/>
          <w:b/>
          <w:bCs/>
          <w:sz w:val="22"/>
          <w:szCs w:val="22"/>
          <w:lang w:val="pl-PL" w:eastAsia="pl-PL"/>
        </w:rPr>
        <w:t>wskaźnika rezultatu obowiązkowego</w:t>
      </w:r>
      <w:r w:rsidRPr="00D706A6">
        <w:rPr>
          <w:rFonts w:ascii="Arial" w:hAnsi="Arial" w:cs="Arial"/>
          <w:i/>
          <w:iCs/>
          <w:sz w:val="22"/>
          <w:szCs w:val="22"/>
          <w:lang w:val="pl-PL" w:eastAsia="pl-PL"/>
        </w:rPr>
        <w:t xml:space="preserve"> Liczba osób, które uzyskały kwalifikacje po opuszczeniu programu </w:t>
      </w:r>
      <w:r w:rsidRPr="00D706A6">
        <w:rPr>
          <w:rFonts w:ascii="Arial" w:hAnsi="Arial" w:cs="Arial"/>
          <w:sz w:val="22"/>
          <w:szCs w:val="22"/>
          <w:lang w:val="pl-PL" w:eastAsia="pl-PL"/>
        </w:rPr>
        <w:t xml:space="preserve">w przypadku szkoleń realizowanych w ramach działań ukierunkowanych na wyłanianie i wzmacnianie liderów społeczności </w:t>
      </w:r>
      <w:proofErr w:type="spellStart"/>
      <w:r w:rsidRPr="00D706A6">
        <w:rPr>
          <w:rFonts w:ascii="Arial" w:hAnsi="Arial" w:cs="Arial"/>
          <w:sz w:val="22"/>
          <w:szCs w:val="22"/>
          <w:lang w:val="pl-PL" w:eastAsia="pl-PL"/>
        </w:rPr>
        <w:t>migranckich</w:t>
      </w:r>
      <w:proofErr w:type="spellEnd"/>
      <w:r w:rsidRPr="00D706A6">
        <w:rPr>
          <w:rFonts w:ascii="Arial" w:hAnsi="Arial" w:cs="Arial"/>
          <w:sz w:val="22"/>
          <w:szCs w:val="22"/>
          <w:lang w:val="pl-PL" w:eastAsia="pl-PL"/>
        </w:rPr>
        <w:t xml:space="preserve"> wnioskodawca zobowiązany jest do określenia liczby wskaźnika</w:t>
      </w:r>
      <w:r>
        <w:rPr>
          <w:rFonts w:ascii="Arial" w:hAnsi="Arial" w:cs="Arial"/>
          <w:sz w:val="22"/>
          <w:szCs w:val="22"/>
          <w:lang w:val="pl-PL" w:eastAsia="pl-PL"/>
        </w:rPr>
        <w:t>;</w:t>
      </w:r>
    </w:p>
    <w:bookmarkEnd w:id="491"/>
    <w:p w14:paraId="03C81BD1" w14:textId="3FB13518" w:rsidR="004146F7" w:rsidRDefault="004146F7" w:rsidP="004146F7">
      <w:pPr>
        <w:numPr>
          <w:ilvl w:val="0"/>
          <w:numId w:val="109"/>
        </w:numPr>
        <w:spacing w:after="160" w:line="278" w:lineRule="auto"/>
        <w:contextualSpacing/>
        <w:rPr>
          <w:rFonts w:ascii="Arial" w:hAnsi="Arial" w:cs="Arial"/>
          <w:iCs/>
          <w:sz w:val="22"/>
          <w:szCs w:val="22"/>
          <w:lang w:val="x-none" w:eastAsia="x-none"/>
        </w:rPr>
      </w:pPr>
      <w:r w:rsidRPr="004146F7">
        <w:rPr>
          <w:rFonts w:ascii="Arial" w:hAnsi="Arial" w:cs="Arial"/>
          <w:sz w:val="22"/>
          <w:szCs w:val="22"/>
          <w:lang w:val="x-none" w:eastAsia="x-none"/>
        </w:rPr>
        <w:t xml:space="preserve">pobrania od uczestników </w:t>
      </w:r>
      <w:r w:rsidRPr="004146F7">
        <w:rPr>
          <w:rFonts w:ascii="Arial" w:hAnsi="Arial" w:cs="Arial"/>
          <w:b/>
          <w:sz w:val="22"/>
          <w:szCs w:val="22"/>
          <w:lang w:val="x-none" w:eastAsia="x-none"/>
        </w:rPr>
        <w:t>formularzy rekrutacyjnych</w:t>
      </w:r>
      <w:r w:rsidRPr="004146F7">
        <w:rPr>
          <w:rFonts w:ascii="Arial" w:hAnsi="Arial" w:cs="Arial"/>
          <w:sz w:val="22"/>
          <w:szCs w:val="22"/>
          <w:lang w:val="x-none" w:eastAsia="x-none"/>
        </w:rPr>
        <w:t xml:space="preserve"> </w:t>
      </w:r>
      <w:r w:rsidRPr="004146F7">
        <w:rPr>
          <w:rFonts w:ascii="Arial" w:hAnsi="Arial" w:cs="Arial"/>
          <w:iCs/>
          <w:sz w:val="22"/>
          <w:szCs w:val="22"/>
          <w:lang w:val="x-none" w:eastAsia="x-none"/>
        </w:rPr>
        <w:t>(obejmujących dane zgodne z zapisami ustawy z dnia 28 kwietnia 2022 r. o zasadach realizacji zadań finansowanych ze środków europejskich w perspektywie finansowej 2021–2027 oraz zawartej umowy)</w:t>
      </w:r>
      <w:r w:rsidR="00D706A6">
        <w:rPr>
          <w:rFonts w:ascii="Arial" w:hAnsi="Arial" w:cs="Arial"/>
          <w:iCs/>
          <w:sz w:val="22"/>
          <w:szCs w:val="22"/>
          <w:lang w:val="x-none" w:eastAsia="x-none"/>
        </w:rPr>
        <w:t>;</w:t>
      </w:r>
    </w:p>
    <w:p w14:paraId="07DDC414" w14:textId="77777777" w:rsidR="00D706A6" w:rsidRPr="004146F7" w:rsidRDefault="00D706A6" w:rsidP="00D706A6">
      <w:pPr>
        <w:numPr>
          <w:ilvl w:val="0"/>
          <w:numId w:val="109"/>
        </w:numPr>
        <w:spacing w:after="160" w:line="278" w:lineRule="auto"/>
        <w:contextualSpacing/>
        <w:rPr>
          <w:rFonts w:ascii="Arial" w:hAnsi="Arial" w:cs="Arial"/>
          <w:iCs/>
          <w:sz w:val="22"/>
          <w:szCs w:val="22"/>
          <w:lang w:val="x-none" w:eastAsia="x-none"/>
        </w:rPr>
      </w:pPr>
      <w:r>
        <w:rPr>
          <w:rFonts w:ascii="Arial" w:hAnsi="Arial" w:cs="Arial"/>
          <w:iCs/>
          <w:sz w:val="22"/>
          <w:szCs w:val="22"/>
          <w:lang w:val="x-none" w:eastAsia="x-none"/>
        </w:rPr>
        <w:t>dokumentacji potwierdzającej udział uczestnika w formie wsparcia.</w:t>
      </w:r>
    </w:p>
    <w:p w14:paraId="2CBA0349" w14:textId="77777777" w:rsidR="00D706A6" w:rsidRPr="004146F7" w:rsidRDefault="00D706A6" w:rsidP="00D706A6">
      <w:pPr>
        <w:spacing w:after="160" w:line="278" w:lineRule="auto"/>
        <w:ind w:left="780"/>
        <w:contextualSpacing/>
        <w:rPr>
          <w:rFonts w:ascii="Arial" w:hAnsi="Arial" w:cs="Arial"/>
          <w:iCs/>
          <w:sz w:val="22"/>
          <w:szCs w:val="22"/>
          <w:lang w:val="x-none" w:eastAsia="x-none"/>
        </w:rPr>
      </w:pPr>
    </w:p>
    <w:p w14:paraId="2EDFDEAB" w14:textId="77777777" w:rsidR="004146F7" w:rsidRPr="004146F7" w:rsidRDefault="004146F7" w:rsidP="004146F7">
      <w:pPr>
        <w:rPr>
          <w:rFonts w:ascii="Arial" w:hAnsi="Arial" w:cs="Arial"/>
          <w:sz w:val="22"/>
          <w:szCs w:val="22"/>
        </w:rPr>
      </w:pPr>
    </w:p>
    <w:p w14:paraId="5D6E135F" w14:textId="77777777" w:rsidR="004146F7" w:rsidRDefault="004146F7" w:rsidP="004146F7">
      <w:pPr>
        <w:rPr>
          <w:rFonts w:ascii="Arial" w:hAnsi="Arial" w:cs="Arial"/>
          <w:sz w:val="22"/>
          <w:szCs w:val="22"/>
        </w:rPr>
      </w:pPr>
      <w:r w:rsidRPr="004146F7">
        <w:rPr>
          <w:rFonts w:ascii="Arial" w:hAnsi="Arial" w:cs="Arial"/>
          <w:b/>
          <w:bCs/>
          <w:sz w:val="22"/>
          <w:szCs w:val="22"/>
        </w:rPr>
        <w:t>UWAGA!</w:t>
      </w:r>
      <w:r w:rsidRPr="004146F7">
        <w:rPr>
          <w:rFonts w:ascii="Arial" w:hAnsi="Arial" w:cs="Arial"/>
          <w:sz w:val="22"/>
          <w:szCs w:val="22"/>
        </w:rPr>
        <w:t xml:space="preserve"> Zaleca się utworzenie jednej wspólnej listy obecności dla społeczeństwa przyjmującego oraz cudzoziemców w przypadku działań o niższej intensywności wsparcia. </w:t>
      </w:r>
    </w:p>
    <w:p w14:paraId="193653C2" w14:textId="77777777" w:rsidR="004146F7" w:rsidRPr="004146F7" w:rsidRDefault="004146F7" w:rsidP="004146F7">
      <w:pPr>
        <w:rPr>
          <w:rFonts w:ascii="Arial" w:hAnsi="Arial" w:cs="Arial"/>
          <w:sz w:val="22"/>
          <w:szCs w:val="22"/>
        </w:rPr>
      </w:pPr>
    </w:p>
    <w:p w14:paraId="441F2413" w14:textId="000CCD2D" w:rsidR="00E249BD" w:rsidRPr="00E37160" w:rsidRDefault="004146F7" w:rsidP="003A4438">
      <w:pPr>
        <w:spacing w:before="120" w:after="120" w:line="271" w:lineRule="auto"/>
        <w:rPr>
          <w:rFonts w:ascii="Arial" w:hAnsi="Arial" w:cs="Arial"/>
          <w:sz w:val="22"/>
          <w:szCs w:val="22"/>
        </w:rPr>
      </w:pPr>
      <w:r>
        <w:rPr>
          <w:rFonts w:ascii="Arial" w:hAnsi="Arial" w:cs="Arial"/>
          <w:sz w:val="22"/>
          <w:szCs w:val="22"/>
        </w:rPr>
        <w:t>Tabela przedstawiająca sposoby monitorowania uczestników:</w:t>
      </w:r>
    </w:p>
    <w:tbl>
      <w:tblPr>
        <w:tblStyle w:val="Tabela-Siatka1"/>
        <w:tblW w:w="9464" w:type="dxa"/>
        <w:tblLook w:val="04A0" w:firstRow="1" w:lastRow="0" w:firstColumn="1" w:lastColumn="0" w:noHBand="0" w:noVBand="1"/>
      </w:tblPr>
      <w:tblGrid>
        <w:gridCol w:w="1980"/>
        <w:gridCol w:w="1921"/>
        <w:gridCol w:w="1853"/>
        <w:gridCol w:w="1855"/>
        <w:gridCol w:w="1855"/>
      </w:tblGrid>
      <w:tr w:rsidR="00D513BA" w:rsidRPr="00D513BA" w14:paraId="6615851D" w14:textId="77777777" w:rsidTr="00356610">
        <w:trPr>
          <w:trHeight w:val="708"/>
        </w:trPr>
        <w:tc>
          <w:tcPr>
            <w:tcW w:w="1980" w:type="dxa"/>
            <w:shd w:val="clear" w:color="auto" w:fill="AEAAAA" w:themeFill="background2" w:themeFillShade="BF"/>
          </w:tcPr>
          <w:p w14:paraId="7F7EE8AA" w14:textId="77777777" w:rsidR="00D513BA" w:rsidRPr="00D513BA" w:rsidRDefault="00D513BA" w:rsidP="00D513BA">
            <w:pPr>
              <w:rPr>
                <w:highlight w:val="darkGray"/>
              </w:rPr>
            </w:pPr>
          </w:p>
        </w:tc>
        <w:tc>
          <w:tcPr>
            <w:tcW w:w="3774" w:type="dxa"/>
            <w:gridSpan w:val="2"/>
            <w:shd w:val="clear" w:color="auto" w:fill="AEAAAA" w:themeFill="background2" w:themeFillShade="BF"/>
          </w:tcPr>
          <w:p w14:paraId="42B0AFE7" w14:textId="77777777" w:rsidR="00D513BA" w:rsidRPr="00D513BA" w:rsidRDefault="00D513BA" w:rsidP="00D513BA">
            <w:pPr>
              <w:ind w:left="708"/>
              <w:jc w:val="center"/>
              <w:rPr>
                <w:b/>
                <w:bCs/>
                <w:highlight w:val="darkGray"/>
              </w:rPr>
            </w:pPr>
            <w:r w:rsidRPr="00D513BA">
              <w:rPr>
                <w:b/>
                <w:bCs/>
                <w:highlight w:val="darkGray"/>
              </w:rPr>
              <w:t>Społeczeństwo przyjmujące</w:t>
            </w:r>
          </w:p>
        </w:tc>
        <w:tc>
          <w:tcPr>
            <w:tcW w:w="3710" w:type="dxa"/>
            <w:gridSpan w:val="2"/>
            <w:shd w:val="clear" w:color="auto" w:fill="AEAAAA" w:themeFill="background2" w:themeFillShade="BF"/>
          </w:tcPr>
          <w:p w14:paraId="0F590B5C" w14:textId="77777777" w:rsidR="00D513BA" w:rsidRPr="00D513BA" w:rsidRDefault="00D513BA" w:rsidP="00D513BA">
            <w:pPr>
              <w:jc w:val="center"/>
              <w:rPr>
                <w:b/>
                <w:bCs/>
                <w:highlight w:val="darkGray"/>
              </w:rPr>
            </w:pPr>
            <w:r w:rsidRPr="00D513BA">
              <w:rPr>
                <w:b/>
                <w:bCs/>
                <w:highlight w:val="darkGray"/>
              </w:rPr>
              <w:t>Cudzoziemcy</w:t>
            </w:r>
          </w:p>
        </w:tc>
      </w:tr>
      <w:tr w:rsidR="00D513BA" w:rsidRPr="00D513BA" w14:paraId="620D54B4" w14:textId="77777777" w:rsidTr="00356610">
        <w:trPr>
          <w:trHeight w:val="1705"/>
        </w:trPr>
        <w:tc>
          <w:tcPr>
            <w:tcW w:w="1980" w:type="dxa"/>
            <w:shd w:val="clear" w:color="auto" w:fill="D9D9D9" w:themeFill="background1" w:themeFillShade="D9"/>
          </w:tcPr>
          <w:p w14:paraId="62A08851" w14:textId="77777777" w:rsidR="00D513BA" w:rsidRPr="00D513BA" w:rsidRDefault="00D513BA" w:rsidP="00D513BA">
            <w:pPr>
              <w:rPr>
                <w:highlight w:val="lightGray"/>
              </w:rPr>
            </w:pPr>
          </w:p>
        </w:tc>
        <w:tc>
          <w:tcPr>
            <w:tcW w:w="1921" w:type="dxa"/>
            <w:shd w:val="clear" w:color="auto" w:fill="D9D9D9" w:themeFill="background1" w:themeFillShade="D9"/>
          </w:tcPr>
          <w:p w14:paraId="439A8303" w14:textId="77777777" w:rsidR="00D513BA" w:rsidRPr="00D513BA" w:rsidRDefault="00D513BA" w:rsidP="00D513BA">
            <w:pPr>
              <w:jc w:val="center"/>
              <w:rPr>
                <w:b/>
                <w:bCs/>
                <w:highlight w:val="lightGray"/>
              </w:rPr>
            </w:pPr>
            <w:r w:rsidRPr="00D513BA">
              <w:rPr>
                <w:b/>
                <w:bCs/>
                <w:highlight w:val="lightGray"/>
              </w:rPr>
              <w:t>Niska intensywność wsparcia, jak np. festyn</w:t>
            </w:r>
          </w:p>
        </w:tc>
        <w:tc>
          <w:tcPr>
            <w:tcW w:w="1853" w:type="dxa"/>
            <w:shd w:val="clear" w:color="auto" w:fill="D9D9D9" w:themeFill="background1" w:themeFillShade="D9"/>
          </w:tcPr>
          <w:p w14:paraId="19A0E009" w14:textId="4E80B9BE" w:rsidR="00D513BA" w:rsidRPr="00D513BA" w:rsidRDefault="006F18BC" w:rsidP="00D513BA">
            <w:pPr>
              <w:jc w:val="center"/>
              <w:rPr>
                <w:b/>
                <w:bCs/>
                <w:highlight w:val="lightGray"/>
              </w:rPr>
            </w:pPr>
            <w:r>
              <w:rPr>
                <w:b/>
                <w:bCs/>
                <w:highlight w:val="lightGray"/>
              </w:rPr>
              <w:t>Działanie skierowane do konkretnego uczestnika wsparcia</w:t>
            </w:r>
            <w:r w:rsidR="00D513BA" w:rsidRPr="00D513BA">
              <w:rPr>
                <w:b/>
                <w:bCs/>
                <w:highlight w:val="lightGray"/>
              </w:rPr>
              <w:t>, np. klub rękodzieła</w:t>
            </w:r>
          </w:p>
        </w:tc>
        <w:tc>
          <w:tcPr>
            <w:tcW w:w="1855" w:type="dxa"/>
            <w:shd w:val="clear" w:color="auto" w:fill="D9D9D9" w:themeFill="background1" w:themeFillShade="D9"/>
          </w:tcPr>
          <w:p w14:paraId="4BBF79DB" w14:textId="77777777" w:rsidR="00D513BA" w:rsidRPr="00D513BA" w:rsidRDefault="00D513BA" w:rsidP="00D513BA">
            <w:pPr>
              <w:jc w:val="center"/>
              <w:rPr>
                <w:b/>
                <w:bCs/>
                <w:highlight w:val="lightGray"/>
              </w:rPr>
            </w:pPr>
            <w:r w:rsidRPr="00D513BA">
              <w:rPr>
                <w:b/>
                <w:bCs/>
                <w:highlight w:val="lightGray"/>
              </w:rPr>
              <w:t>Niska intensywność wsparcia, jak np. festyn</w:t>
            </w:r>
          </w:p>
        </w:tc>
        <w:tc>
          <w:tcPr>
            <w:tcW w:w="1855" w:type="dxa"/>
            <w:shd w:val="clear" w:color="auto" w:fill="D9D9D9" w:themeFill="background1" w:themeFillShade="D9"/>
          </w:tcPr>
          <w:p w14:paraId="0BB2B66E" w14:textId="3B62949A" w:rsidR="00D513BA" w:rsidRPr="00D513BA" w:rsidRDefault="006F18BC" w:rsidP="00D513BA">
            <w:pPr>
              <w:jc w:val="center"/>
              <w:rPr>
                <w:b/>
                <w:bCs/>
                <w:highlight w:val="lightGray"/>
              </w:rPr>
            </w:pPr>
            <w:r>
              <w:rPr>
                <w:b/>
                <w:bCs/>
                <w:highlight w:val="lightGray"/>
              </w:rPr>
              <w:t>Działanie skierowane do konkretnego uczestnika wsparcia</w:t>
            </w:r>
            <w:r w:rsidR="00D513BA" w:rsidRPr="00D513BA">
              <w:rPr>
                <w:b/>
                <w:bCs/>
                <w:highlight w:val="lightGray"/>
              </w:rPr>
              <w:t>, np. klub rękodzieła</w:t>
            </w:r>
          </w:p>
        </w:tc>
      </w:tr>
      <w:tr w:rsidR="00D513BA" w:rsidRPr="00D513BA" w14:paraId="77287424" w14:textId="77777777" w:rsidTr="00356610">
        <w:trPr>
          <w:trHeight w:val="1371"/>
        </w:trPr>
        <w:tc>
          <w:tcPr>
            <w:tcW w:w="1980" w:type="dxa"/>
            <w:shd w:val="clear" w:color="auto" w:fill="D9D9D9" w:themeFill="background1" w:themeFillShade="D9"/>
          </w:tcPr>
          <w:p w14:paraId="347766D1" w14:textId="77777777" w:rsidR="00D513BA" w:rsidRPr="00D513BA" w:rsidRDefault="00D513BA" w:rsidP="00D513BA">
            <w:pPr>
              <w:rPr>
                <w:rFonts w:ascii="Arial" w:hAnsi="Arial" w:cs="Arial"/>
                <w:b/>
                <w:bCs/>
                <w:sz w:val="22"/>
                <w:szCs w:val="22"/>
                <w:highlight w:val="lightGray"/>
              </w:rPr>
            </w:pPr>
          </w:p>
          <w:p w14:paraId="63B02934" w14:textId="77777777" w:rsidR="00D513BA" w:rsidRPr="00D513BA" w:rsidRDefault="00D513BA" w:rsidP="00D513BA">
            <w:pPr>
              <w:rPr>
                <w:rFonts w:ascii="Arial" w:hAnsi="Arial" w:cs="Arial"/>
                <w:sz w:val="22"/>
                <w:szCs w:val="22"/>
                <w:highlight w:val="lightGray"/>
              </w:rPr>
            </w:pPr>
            <w:r w:rsidRPr="00D513BA">
              <w:rPr>
                <w:rFonts w:ascii="Arial" w:hAnsi="Arial" w:cs="Arial"/>
                <w:b/>
                <w:bCs/>
                <w:sz w:val="22"/>
                <w:szCs w:val="22"/>
                <w:highlight w:val="lightGray"/>
              </w:rPr>
              <w:t>Lista obecności</w:t>
            </w:r>
            <w:r w:rsidRPr="00D513BA">
              <w:rPr>
                <w:rFonts w:ascii="Arial" w:hAnsi="Arial" w:cs="Arial"/>
                <w:sz w:val="22"/>
                <w:szCs w:val="22"/>
                <w:highlight w:val="lightGray"/>
              </w:rPr>
              <w:t xml:space="preserve"> zawierająca datę i nazwę wydarzenia oraz imię, nazwisko, obywatelstwo)</w:t>
            </w:r>
          </w:p>
          <w:p w14:paraId="7829A274" w14:textId="77777777" w:rsidR="00D513BA" w:rsidRPr="00D513BA" w:rsidRDefault="00D513BA" w:rsidP="00D513BA">
            <w:pPr>
              <w:rPr>
                <w:rFonts w:ascii="Arial" w:hAnsi="Arial" w:cs="Arial"/>
                <w:sz w:val="22"/>
                <w:szCs w:val="22"/>
                <w:highlight w:val="lightGray"/>
              </w:rPr>
            </w:pPr>
          </w:p>
        </w:tc>
        <w:tc>
          <w:tcPr>
            <w:tcW w:w="1921" w:type="dxa"/>
          </w:tcPr>
          <w:p w14:paraId="704A31ED" w14:textId="77777777" w:rsidR="00D513BA" w:rsidRPr="00D513BA" w:rsidRDefault="00D513BA" w:rsidP="00D513BA">
            <w:pPr>
              <w:numPr>
                <w:ilvl w:val="0"/>
                <w:numId w:val="110"/>
              </w:numPr>
              <w:contextualSpacing/>
              <w:jc w:val="center"/>
            </w:pPr>
          </w:p>
        </w:tc>
        <w:tc>
          <w:tcPr>
            <w:tcW w:w="1853" w:type="dxa"/>
          </w:tcPr>
          <w:p w14:paraId="696A3F9D" w14:textId="77777777" w:rsidR="00D513BA" w:rsidRPr="00D513BA" w:rsidRDefault="00D513BA" w:rsidP="00D513BA">
            <w:pPr>
              <w:ind w:left="720"/>
              <w:contextualSpacing/>
              <w:jc w:val="center"/>
            </w:pPr>
          </w:p>
        </w:tc>
        <w:tc>
          <w:tcPr>
            <w:tcW w:w="1855" w:type="dxa"/>
          </w:tcPr>
          <w:p w14:paraId="2C17673E" w14:textId="77777777" w:rsidR="00D513BA" w:rsidRPr="00D513BA" w:rsidRDefault="00D513BA" w:rsidP="00D513BA">
            <w:pPr>
              <w:numPr>
                <w:ilvl w:val="0"/>
                <w:numId w:val="110"/>
              </w:numPr>
              <w:contextualSpacing/>
              <w:jc w:val="center"/>
            </w:pPr>
          </w:p>
        </w:tc>
        <w:tc>
          <w:tcPr>
            <w:tcW w:w="1855" w:type="dxa"/>
          </w:tcPr>
          <w:p w14:paraId="18E07D02" w14:textId="77777777" w:rsidR="00D513BA" w:rsidRPr="00D513BA" w:rsidRDefault="00D513BA" w:rsidP="00D513BA">
            <w:pPr>
              <w:jc w:val="center"/>
            </w:pPr>
          </w:p>
        </w:tc>
      </w:tr>
      <w:tr w:rsidR="00D513BA" w:rsidRPr="00D513BA" w14:paraId="3B47DCC3" w14:textId="77777777" w:rsidTr="00356610">
        <w:trPr>
          <w:trHeight w:val="1371"/>
        </w:trPr>
        <w:tc>
          <w:tcPr>
            <w:tcW w:w="1980" w:type="dxa"/>
            <w:shd w:val="clear" w:color="auto" w:fill="D9D9D9" w:themeFill="background1" w:themeFillShade="D9"/>
          </w:tcPr>
          <w:p w14:paraId="65FC6EAE" w14:textId="77777777" w:rsidR="00D513BA" w:rsidRPr="00D513BA" w:rsidRDefault="00D513BA" w:rsidP="00D513BA">
            <w:pPr>
              <w:rPr>
                <w:rFonts w:ascii="Arial" w:hAnsi="Arial" w:cs="Arial"/>
                <w:b/>
                <w:bCs/>
                <w:sz w:val="22"/>
                <w:szCs w:val="22"/>
                <w:highlight w:val="lightGray"/>
              </w:rPr>
            </w:pPr>
          </w:p>
          <w:p w14:paraId="202EEEBE" w14:textId="77777777" w:rsidR="00D513BA" w:rsidRPr="00D513BA" w:rsidRDefault="00D513BA" w:rsidP="00D513BA">
            <w:pPr>
              <w:rPr>
                <w:rFonts w:ascii="Arial" w:hAnsi="Arial" w:cs="Arial"/>
                <w:sz w:val="22"/>
                <w:szCs w:val="22"/>
                <w:highlight w:val="lightGray"/>
              </w:rPr>
            </w:pPr>
            <w:r w:rsidRPr="00D513BA">
              <w:rPr>
                <w:rFonts w:ascii="Arial" w:hAnsi="Arial" w:cs="Arial"/>
                <w:b/>
                <w:bCs/>
                <w:sz w:val="22"/>
                <w:szCs w:val="22"/>
                <w:highlight w:val="lightGray"/>
              </w:rPr>
              <w:t>Formularz rekrutacyjny</w:t>
            </w:r>
            <w:r w:rsidRPr="00D513BA">
              <w:rPr>
                <w:rFonts w:ascii="Arial" w:hAnsi="Arial" w:cs="Arial"/>
                <w:sz w:val="22"/>
                <w:szCs w:val="22"/>
                <w:highlight w:val="lightGray"/>
              </w:rPr>
              <w:t xml:space="preserve"> (obejmujący dane zgodne z zapisami ustawy z dnia 28 kwietnia 2022 r. o zasadach realizacji zadań finansowanych ze środków europejskich w perspektywie finansowej 2021–2027 oraz zawartej umowy).</w:t>
            </w:r>
          </w:p>
          <w:p w14:paraId="4389A738" w14:textId="77777777" w:rsidR="00D513BA" w:rsidRPr="00D513BA" w:rsidRDefault="00D513BA" w:rsidP="00D513BA">
            <w:pPr>
              <w:rPr>
                <w:rFonts w:ascii="Arial" w:hAnsi="Arial" w:cs="Arial"/>
                <w:sz w:val="22"/>
                <w:szCs w:val="22"/>
                <w:highlight w:val="lightGray"/>
              </w:rPr>
            </w:pPr>
          </w:p>
        </w:tc>
        <w:tc>
          <w:tcPr>
            <w:tcW w:w="1921" w:type="dxa"/>
          </w:tcPr>
          <w:p w14:paraId="12E0F207" w14:textId="77777777" w:rsidR="00D513BA" w:rsidRPr="00D513BA" w:rsidRDefault="00D513BA" w:rsidP="00D513BA">
            <w:pPr>
              <w:ind w:left="360"/>
              <w:contextualSpacing/>
            </w:pPr>
          </w:p>
        </w:tc>
        <w:tc>
          <w:tcPr>
            <w:tcW w:w="1853" w:type="dxa"/>
          </w:tcPr>
          <w:p w14:paraId="5AB1B27C" w14:textId="77777777" w:rsidR="00D513BA" w:rsidRPr="00D513BA" w:rsidRDefault="00D513BA" w:rsidP="00D513BA">
            <w:pPr>
              <w:numPr>
                <w:ilvl w:val="0"/>
                <w:numId w:val="110"/>
              </w:numPr>
              <w:contextualSpacing/>
              <w:jc w:val="center"/>
            </w:pPr>
          </w:p>
        </w:tc>
        <w:tc>
          <w:tcPr>
            <w:tcW w:w="1855" w:type="dxa"/>
          </w:tcPr>
          <w:p w14:paraId="6E1924DF" w14:textId="77777777" w:rsidR="00D513BA" w:rsidRPr="00D513BA" w:rsidRDefault="00D513BA" w:rsidP="00D513BA">
            <w:pPr>
              <w:numPr>
                <w:ilvl w:val="0"/>
                <w:numId w:val="110"/>
              </w:numPr>
              <w:contextualSpacing/>
              <w:jc w:val="center"/>
            </w:pPr>
          </w:p>
        </w:tc>
        <w:tc>
          <w:tcPr>
            <w:tcW w:w="1855" w:type="dxa"/>
          </w:tcPr>
          <w:p w14:paraId="55A87972" w14:textId="77777777" w:rsidR="00D513BA" w:rsidRPr="00D513BA" w:rsidRDefault="00D513BA" w:rsidP="00D513BA">
            <w:pPr>
              <w:numPr>
                <w:ilvl w:val="0"/>
                <w:numId w:val="110"/>
              </w:numPr>
              <w:contextualSpacing/>
              <w:jc w:val="center"/>
            </w:pPr>
          </w:p>
        </w:tc>
      </w:tr>
      <w:tr w:rsidR="00D513BA" w:rsidRPr="00D513BA" w14:paraId="1DA6696E" w14:textId="77777777" w:rsidTr="00356610">
        <w:trPr>
          <w:trHeight w:val="1371"/>
        </w:trPr>
        <w:tc>
          <w:tcPr>
            <w:tcW w:w="1980" w:type="dxa"/>
            <w:shd w:val="clear" w:color="auto" w:fill="D9D9D9" w:themeFill="background1" w:themeFillShade="D9"/>
          </w:tcPr>
          <w:p w14:paraId="4EECF038" w14:textId="77777777" w:rsidR="00D513BA" w:rsidRPr="00D513BA" w:rsidRDefault="00D513BA" w:rsidP="00D513BA">
            <w:pPr>
              <w:rPr>
                <w:rFonts w:ascii="Arial" w:hAnsi="Arial" w:cs="Arial"/>
                <w:b/>
                <w:bCs/>
                <w:sz w:val="22"/>
                <w:szCs w:val="22"/>
                <w:highlight w:val="lightGray"/>
              </w:rPr>
            </w:pPr>
          </w:p>
          <w:p w14:paraId="72C863D7" w14:textId="77777777" w:rsidR="00D513BA" w:rsidRPr="00D513BA" w:rsidRDefault="00D513BA" w:rsidP="00D513BA">
            <w:pPr>
              <w:rPr>
                <w:rFonts w:ascii="Arial" w:hAnsi="Arial" w:cs="Arial"/>
                <w:sz w:val="22"/>
                <w:szCs w:val="22"/>
                <w:highlight w:val="lightGray"/>
              </w:rPr>
            </w:pPr>
            <w:r w:rsidRPr="00D513BA">
              <w:rPr>
                <w:rFonts w:ascii="Arial" w:hAnsi="Arial" w:cs="Arial"/>
                <w:b/>
                <w:bCs/>
                <w:sz w:val="22"/>
                <w:szCs w:val="22"/>
                <w:highlight w:val="lightGray"/>
              </w:rPr>
              <w:t>Wskaźnik własny produktu</w:t>
            </w:r>
            <w:r w:rsidRPr="00D513BA">
              <w:rPr>
                <w:rFonts w:ascii="Arial" w:hAnsi="Arial" w:cs="Arial"/>
                <w:sz w:val="22"/>
                <w:szCs w:val="22"/>
                <w:highlight w:val="lightGray"/>
              </w:rPr>
              <w:t xml:space="preserve"> do monitorowania ilości osób</w:t>
            </w:r>
          </w:p>
        </w:tc>
        <w:tc>
          <w:tcPr>
            <w:tcW w:w="1921" w:type="dxa"/>
          </w:tcPr>
          <w:p w14:paraId="0CAB2499" w14:textId="77777777" w:rsidR="00D513BA" w:rsidRPr="00D513BA" w:rsidRDefault="00D513BA" w:rsidP="00D513BA">
            <w:pPr>
              <w:jc w:val="center"/>
            </w:pPr>
          </w:p>
        </w:tc>
        <w:tc>
          <w:tcPr>
            <w:tcW w:w="1853" w:type="dxa"/>
          </w:tcPr>
          <w:p w14:paraId="1CA7ADDE" w14:textId="77777777" w:rsidR="00D513BA" w:rsidRPr="00D513BA" w:rsidRDefault="00D513BA" w:rsidP="00D513BA">
            <w:pPr>
              <w:numPr>
                <w:ilvl w:val="0"/>
                <w:numId w:val="110"/>
              </w:numPr>
              <w:contextualSpacing/>
              <w:jc w:val="center"/>
            </w:pPr>
          </w:p>
        </w:tc>
        <w:tc>
          <w:tcPr>
            <w:tcW w:w="1855" w:type="dxa"/>
          </w:tcPr>
          <w:p w14:paraId="67C5DE89" w14:textId="77777777" w:rsidR="00D513BA" w:rsidRPr="00D513BA" w:rsidRDefault="00D513BA" w:rsidP="00D513BA">
            <w:pPr>
              <w:jc w:val="center"/>
            </w:pPr>
          </w:p>
        </w:tc>
        <w:tc>
          <w:tcPr>
            <w:tcW w:w="1855" w:type="dxa"/>
          </w:tcPr>
          <w:p w14:paraId="2CF71326" w14:textId="77777777" w:rsidR="00D513BA" w:rsidRPr="00D513BA" w:rsidRDefault="00D513BA" w:rsidP="00D513BA">
            <w:pPr>
              <w:jc w:val="center"/>
            </w:pPr>
          </w:p>
        </w:tc>
      </w:tr>
      <w:tr w:rsidR="00D513BA" w:rsidRPr="00D513BA" w14:paraId="67B208C4" w14:textId="77777777" w:rsidTr="00356610">
        <w:trPr>
          <w:trHeight w:val="1371"/>
        </w:trPr>
        <w:tc>
          <w:tcPr>
            <w:tcW w:w="1980" w:type="dxa"/>
            <w:shd w:val="clear" w:color="auto" w:fill="D9D9D9" w:themeFill="background1" w:themeFillShade="D9"/>
          </w:tcPr>
          <w:p w14:paraId="14276586" w14:textId="77777777" w:rsidR="00D513BA" w:rsidRPr="00D513BA" w:rsidRDefault="00D513BA" w:rsidP="00D513BA">
            <w:pPr>
              <w:rPr>
                <w:rFonts w:ascii="Arial" w:hAnsi="Arial" w:cs="Arial"/>
                <w:b/>
                <w:bCs/>
                <w:sz w:val="22"/>
                <w:szCs w:val="22"/>
                <w:highlight w:val="lightGray"/>
              </w:rPr>
            </w:pPr>
          </w:p>
          <w:p w14:paraId="466E80DF" w14:textId="77777777" w:rsidR="00D513BA" w:rsidRPr="00D513BA" w:rsidRDefault="00D513BA" w:rsidP="00D513BA">
            <w:pPr>
              <w:rPr>
                <w:rFonts w:ascii="Arial" w:hAnsi="Arial" w:cs="Arial"/>
                <w:b/>
                <w:bCs/>
                <w:sz w:val="22"/>
                <w:szCs w:val="22"/>
                <w:highlight w:val="lightGray"/>
              </w:rPr>
            </w:pPr>
            <w:r w:rsidRPr="00D513BA">
              <w:rPr>
                <w:rFonts w:ascii="Arial" w:hAnsi="Arial" w:cs="Arial"/>
                <w:b/>
                <w:bCs/>
                <w:sz w:val="22"/>
                <w:szCs w:val="22"/>
                <w:highlight w:val="lightGray"/>
              </w:rPr>
              <w:t xml:space="preserve">Wskaźnik produktu obowiązkowy </w:t>
            </w:r>
          </w:p>
          <w:p w14:paraId="3D30D005" w14:textId="01E2A5F8" w:rsidR="00D513BA" w:rsidRPr="00D513BA" w:rsidRDefault="00D513BA" w:rsidP="00D513BA">
            <w:pPr>
              <w:rPr>
                <w:rFonts w:ascii="Arial" w:hAnsi="Arial" w:cs="Arial"/>
                <w:i/>
                <w:iCs/>
                <w:sz w:val="22"/>
                <w:szCs w:val="22"/>
                <w:highlight w:val="lightGray"/>
              </w:rPr>
            </w:pPr>
            <w:r w:rsidRPr="00D513BA">
              <w:rPr>
                <w:rFonts w:ascii="Arial" w:hAnsi="Arial" w:cs="Arial"/>
                <w:i/>
                <w:iCs/>
                <w:sz w:val="22"/>
                <w:szCs w:val="22"/>
                <w:highlight w:val="lightGray"/>
              </w:rPr>
              <w:t xml:space="preserve">Liczba osób z krajów trzecich </w:t>
            </w:r>
            <w:r w:rsidRPr="00D513BA">
              <w:rPr>
                <w:rFonts w:ascii="Arial" w:hAnsi="Arial" w:cs="Arial"/>
                <w:i/>
                <w:iCs/>
                <w:sz w:val="22"/>
                <w:szCs w:val="22"/>
                <w:highlight w:val="lightGray"/>
              </w:rPr>
              <w:lastRenderedPageBreak/>
              <w:t>objętych wsparciem w programie</w:t>
            </w:r>
          </w:p>
        </w:tc>
        <w:tc>
          <w:tcPr>
            <w:tcW w:w="1921" w:type="dxa"/>
          </w:tcPr>
          <w:p w14:paraId="14A91E45" w14:textId="77777777" w:rsidR="00D513BA" w:rsidRPr="00D513BA" w:rsidRDefault="00D513BA" w:rsidP="00D513BA">
            <w:pPr>
              <w:ind w:left="720"/>
              <w:contextualSpacing/>
            </w:pPr>
          </w:p>
        </w:tc>
        <w:tc>
          <w:tcPr>
            <w:tcW w:w="1853" w:type="dxa"/>
          </w:tcPr>
          <w:p w14:paraId="36FAF75D" w14:textId="77777777" w:rsidR="00D513BA" w:rsidRPr="00D513BA" w:rsidRDefault="00D513BA" w:rsidP="00D513BA">
            <w:pPr>
              <w:ind w:left="720"/>
              <w:contextualSpacing/>
            </w:pPr>
          </w:p>
        </w:tc>
        <w:tc>
          <w:tcPr>
            <w:tcW w:w="1855" w:type="dxa"/>
          </w:tcPr>
          <w:p w14:paraId="54F06A66" w14:textId="77777777" w:rsidR="00D513BA" w:rsidRPr="00D513BA" w:rsidRDefault="00D513BA" w:rsidP="00D513BA">
            <w:pPr>
              <w:numPr>
                <w:ilvl w:val="0"/>
                <w:numId w:val="110"/>
              </w:numPr>
              <w:contextualSpacing/>
              <w:jc w:val="center"/>
            </w:pPr>
          </w:p>
        </w:tc>
        <w:tc>
          <w:tcPr>
            <w:tcW w:w="1855" w:type="dxa"/>
          </w:tcPr>
          <w:p w14:paraId="262EAD10" w14:textId="77777777" w:rsidR="00D513BA" w:rsidRPr="00D513BA" w:rsidRDefault="00D513BA" w:rsidP="00D513BA">
            <w:pPr>
              <w:numPr>
                <w:ilvl w:val="0"/>
                <w:numId w:val="110"/>
              </w:numPr>
              <w:contextualSpacing/>
              <w:jc w:val="center"/>
            </w:pPr>
          </w:p>
        </w:tc>
      </w:tr>
      <w:tr w:rsidR="00D513BA" w:rsidRPr="00D513BA" w14:paraId="75D2FFCE" w14:textId="77777777" w:rsidTr="00356610">
        <w:trPr>
          <w:trHeight w:val="1371"/>
        </w:trPr>
        <w:tc>
          <w:tcPr>
            <w:tcW w:w="1980" w:type="dxa"/>
            <w:shd w:val="clear" w:color="auto" w:fill="D9D9D9" w:themeFill="background1" w:themeFillShade="D9"/>
          </w:tcPr>
          <w:p w14:paraId="66C32125" w14:textId="77777777" w:rsidR="00D513BA" w:rsidRPr="00D513BA" w:rsidRDefault="00D513BA" w:rsidP="00D513BA">
            <w:pPr>
              <w:rPr>
                <w:rFonts w:ascii="Arial" w:hAnsi="Arial" w:cs="Arial"/>
                <w:b/>
                <w:bCs/>
                <w:sz w:val="22"/>
                <w:szCs w:val="22"/>
                <w:highlight w:val="lightGray"/>
              </w:rPr>
            </w:pPr>
          </w:p>
          <w:p w14:paraId="08F6A2B7" w14:textId="77777777" w:rsidR="00D513BA" w:rsidRPr="00D513BA" w:rsidRDefault="00D513BA" w:rsidP="00D513BA">
            <w:pPr>
              <w:rPr>
                <w:rFonts w:ascii="Arial" w:hAnsi="Arial" w:cs="Arial"/>
                <w:i/>
                <w:iCs/>
                <w:sz w:val="22"/>
                <w:szCs w:val="22"/>
                <w:highlight w:val="lightGray"/>
              </w:rPr>
            </w:pPr>
            <w:r w:rsidRPr="00D513BA">
              <w:rPr>
                <w:rFonts w:ascii="Arial" w:hAnsi="Arial" w:cs="Arial"/>
                <w:b/>
                <w:bCs/>
                <w:sz w:val="22"/>
                <w:szCs w:val="22"/>
                <w:highlight w:val="lightGray"/>
              </w:rPr>
              <w:t xml:space="preserve">Wskaźnik rezultatu obowiązkowy </w:t>
            </w:r>
            <w:r w:rsidRPr="00D513BA">
              <w:rPr>
                <w:rFonts w:ascii="Arial" w:hAnsi="Arial" w:cs="Arial"/>
                <w:i/>
                <w:iCs/>
                <w:sz w:val="22"/>
                <w:szCs w:val="22"/>
                <w:highlight w:val="lightGray"/>
              </w:rPr>
              <w:t>Liczba osób, które uzyskały kwalifikacje po opuszczeniu programu</w:t>
            </w:r>
          </w:p>
          <w:p w14:paraId="34072BC2" w14:textId="7BB4EBB3" w:rsidR="00D513BA" w:rsidRPr="00D513BA" w:rsidRDefault="00D513BA" w:rsidP="00D513BA">
            <w:pPr>
              <w:rPr>
                <w:rFonts w:ascii="Arial" w:hAnsi="Arial" w:cs="Arial"/>
                <w:b/>
                <w:bCs/>
                <w:sz w:val="22"/>
                <w:szCs w:val="22"/>
                <w:highlight w:val="lightGray"/>
              </w:rPr>
            </w:pPr>
          </w:p>
        </w:tc>
        <w:tc>
          <w:tcPr>
            <w:tcW w:w="1921" w:type="dxa"/>
          </w:tcPr>
          <w:p w14:paraId="1226822D" w14:textId="77777777" w:rsidR="00D513BA" w:rsidRPr="00D513BA" w:rsidRDefault="00D513BA" w:rsidP="00D513BA">
            <w:pPr>
              <w:ind w:left="720"/>
              <w:contextualSpacing/>
            </w:pPr>
          </w:p>
        </w:tc>
        <w:tc>
          <w:tcPr>
            <w:tcW w:w="1853" w:type="dxa"/>
          </w:tcPr>
          <w:p w14:paraId="6A5CC3E0" w14:textId="77777777" w:rsidR="00D513BA" w:rsidRPr="00D513BA" w:rsidRDefault="00D513BA" w:rsidP="00D513BA">
            <w:pPr>
              <w:ind w:left="720"/>
              <w:contextualSpacing/>
            </w:pPr>
          </w:p>
        </w:tc>
        <w:tc>
          <w:tcPr>
            <w:tcW w:w="1855" w:type="dxa"/>
          </w:tcPr>
          <w:p w14:paraId="03D345D1" w14:textId="77777777" w:rsidR="00D513BA" w:rsidRPr="00D513BA" w:rsidRDefault="00D513BA" w:rsidP="007A5303">
            <w:pPr>
              <w:ind w:left="360"/>
              <w:contextualSpacing/>
            </w:pPr>
          </w:p>
        </w:tc>
        <w:tc>
          <w:tcPr>
            <w:tcW w:w="1855" w:type="dxa"/>
          </w:tcPr>
          <w:p w14:paraId="5B2A0371" w14:textId="77777777" w:rsidR="00D513BA" w:rsidRPr="00D513BA" w:rsidRDefault="00D513BA" w:rsidP="00D513BA">
            <w:pPr>
              <w:numPr>
                <w:ilvl w:val="0"/>
                <w:numId w:val="110"/>
              </w:numPr>
              <w:contextualSpacing/>
              <w:jc w:val="center"/>
            </w:pPr>
          </w:p>
        </w:tc>
      </w:tr>
      <w:tr w:rsidR="00D513BA" w:rsidRPr="00D513BA" w14:paraId="554FE74F" w14:textId="77777777" w:rsidTr="00356610">
        <w:trPr>
          <w:trHeight w:val="1371"/>
        </w:trPr>
        <w:tc>
          <w:tcPr>
            <w:tcW w:w="1980" w:type="dxa"/>
            <w:shd w:val="clear" w:color="auto" w:fill="D9D9D9" w:themeFill="background1" w:themeFillShade="D9"/>
          </w:tcPr>
          <w:p w14:paraId="693E4A9D" w14:textId="77777777" w:rsidR="00D513BA" w:rsidRPr="00D513BA" w:rsidRDefault="00D513BA" w:rsidP="00D513BA">
            <w:pPr>
              <w:rPr>
                <w:rFonts w:ascii="Arial" w:hAnsi="Arial" w:cs="Arial"/>
                <w:b/>
                <w:bCs/>
                <w:sz w:val="22"/>
                <w:szCs w:val="22"/>
                <w:highlight w:val="lightGray"/>
              </w:rPr>
            </w:pPr>
          </w:p>
          <w:p w14:paraId="579C4099" w14:textId="77777777" w:rsidR="00D513BA" w:rsidRPr="00D513BA" w:rsidRDefault="00D513BA" w:rsidP="00D513BA">
            <w:pPr>
              <w:rPr>
                <w:rFonts w:ascii="Arial" w:hAnsi="Arial" w:cs="Arial"/>
                <w:b/>
                <w:bCs/>
                <w:sz w:val="22"/>
                <w:szCs w:val="22"/>
                <w:highlight w:val="lightGray"/>
              </w:rPr>
            </w:pPr>
            <w:r w:rsidRPr="00D513BA">
              <w:rPr>
                <w:rFonts w:ascii="Arial" w:hAnsi="Arial" w:cs="Arial"/>
                <w:b/>
                <w:bCs/>
                <w:sz w:val="22"/>
                <w:szCs w:val="22"/>
                <w:highlight w:val="lightGray"/>
              </w:rPr>
              <w:t>Dokumentacja potwierdzająca udział w formie wsparcia</w:t>
            </w:r>
          </w:p>
          <w:p w14:paraId="3AAC8868" w14:textId="2086AA41" w:rsidR="00D513BA" w:rsidRPr="00D513BA" w:rsidRDefault="00D513BA" w:rsidP="00D513BA">
            <w:pPr>
              <w:rPr>
                <w:rFonts w:ascii="Arial" w:hAnsi="Arial" w:cs="Arial"/>
                <w:b/>
                <w:bCs/>
                <w:sz w:val="22"/>
                <w:szCs w:val="22"/>
                <w:highlight w:val="lightGray"/>
              </w:rPr>
            </w:pPr>
          </w:p>
        </w:tc>
        <w:tc>
          <w:tcPr>
            <w:tcW w:w="1921" w:type="dxa"/>
          </w:tcPr>
          <w:p w14:paraId="07F9E051" w14:textId="77777777" w:rsidR="00D513BA" w:rsidRPr="00D513BA" w:rsidRDefault="00D513BA" w:rsidP="00D513BA">
            <w:pPr>
              <w:ind w:left="360"/>
              <w:contextualSpacing/>
            </w:pPr>
          </w:p>
        </w:tc>
        <w:tc>
          <w:tcPr>
            <w:tcW w:w="1853" w:type="dxa"/>
          </w:tcPr>
          <w:p w14:paraId="181F316F" w14:textId="77777777" w:rsidR="00D513BA" w:rsidRPr="00D513BA" w:rsidRDefault="00D513BA" w:rsidP="00D513BA">
            <w:pPr>
              <w:numPr>
                <w:ilvl w:val="0"/>
                <w:numId w:val="110"/>
              </w:numPr>
              <w:contextualSpacing/>
            </w:pPr>
          </w:p>
        </w:tc>
        <w:tc>
          <w:tcPr>
            <w:tcW w:w="1855" w:type="dxa"/>
          </w:tcPr>
          <w:p w14:paraId="7FB83707" w14:textId="77777777" w:rsidR="00D513BA" w:rsidRPr="00D513BA" w:rsidRDefault="00D513BA" w:rsidP="00D513BA">
            <w:pPr>
              <w:ind w:left="360"/>
              <w:contextualSpacing/>
            </w:pPr>
          </w:p>
        </w:tc>
        <w:tc>
          <w:tcPr>
            <w:tcW w:w="1855" w:type="dxa"/>
          </w:tcPr>
          <w:p w14:paraId="5924013A" w14:textId="77777777" w:rsidR="00D513BA" w:rsidRPr="00D513BA" w:rsidRDefault="00D513BA" w:rsidP="00D513BA">
            <w:pPr>
              <w:numPr>
                <w:ilvl w:val="0"/>
                <w:numId w:val="110"/>
              </w:numPr>
              <w:contextualSpacing/>
              <w:jc w:val="center"/>
            </w:pPr>
          </w:p>
        </w:tc>
      </w:tr>
    </w:tbl>
    <w:p w14:paraId="55470813" w14:textId="77777777" w:rsidR="009C2CC5" w:rsidRDefault="009C2CC5" w:rsidP="003A4438">
      <w:pPr>
        <w:spacing w:before="120" w:after="120" w:line="271" w:lineRule="auto"/>
        <w:rPr>
          <w:rFonts w:ascii="Arial" w:hAnsi="Arial" w:cs="Arial"/>
          <w:sz w:val="22"/>
          <w:szCs w:val="22"/>
        </w:rPr>
      </w:pPr>
    </w:p>
    <w:p w14:paraId="71941CD0" w14:textId="459B0F36" w:rsidR="00650E44" w:rsidRPr="00650E44" w:rsidRDefault="00650E44" w:rsidP="003A4438">
      <w:pPr>
        <w:spacing w:before="120" w:after="120" w:line="271" w:lineRule="auto"/>
        <w:rPr>
          <w:rFonts w:ascii="Arial" w:hAnsi="Arial" w:cs="Arial"/>
          <w:b/>
          <w:bCs/>
          <w:sz w:val="22"/>
          <w:szCs w:val="22"/>
        </w:rPr>
      </w:pPr>
      <w:r w:rsidRPr="00650E44">
        <w:rPr>
          <w:rFonts w:ascii="Arial" w:hAnsi="Arial" w:cs="Arial"/>
          <w:b/>
          <w:bCs/>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poz. 1320, ze zm.). W ramach Działania 6.17 typ 3 są to usługi szkoleniowe.</w:t>
      </w:r>
    </w:p>
    <w:p w14:paraId="210DAF34" w14:textId="39696CE5" w:rsidR="009C2CC5" w:rsidRPr="00E37160" w:rsidRDefault="009C2CC5" w:rsidP="009C2CC5">
      <w:pPr>
        <w:pStyle w:val="Styl8"/>
      </w:pPr>
      <w:bookmarkStart w:id="492" w:name="_Toc34639895"/>
      <w:bookmarkStart w:id="493" w:name="_Toc200089424"/>
      <w:r w:rsidRPr="00E37160">
        <w:rPr>
          <w:lang w:val="pl-PL"/>
        </w:rPr>
        <w:t>Zmiana wartości projektu po podpisaniu umowy</w:t>
      </w:r>
      <w:bookmarkEnd w:id="492"/>
      <w:bookmarkEnd w:id="493"/>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4" w:name="_Toc13485015"/>
      <w:bookmarkStart w:id="495" w:name="_Toc13562639"/>
      <w:bookmarkStart w:id="496" w:name="_Toc13485016"/>
      <w:bookmarkStart w:id="497" w:name="_Toc13562640"/>
      <w:bookmarkStart w:id="498" w:name="_Toc200089425"/>
      <w:bookmarkEnd w:id="494"/>
      <w:bookmarkEnd w:id="495"/>
      <w:bookmarkEnd w:id="496"/>
      <w:bookmarkEnd w:id="497"/>
      <w:r w:rsidRPr="00E37160">
        <w:lastRenderedPageBreak/>
        <w:t>Pozostałe informacje</w:t>
      </w:r>
      <w:bookmarkEnd w:id="486"/>
      <w:bookmarkEnd w:id="498"/>
    </w:p>
    <w:p w14:paraId="545AAB3E" w14:textId="77777777" w:rsidR="004E75AD" w:rsidRPr="00E37160" w:rsidRDefault="0008188C" w:rsidP="003A4438">
      <w:pPr>
        <w:pStyle w:val="Styl12"/>
      </w:pPr>
      <w:bookmarkStart w:id="499" w:name="_Toc420929475"/>
      <w:bookmarkStart w:id="500" w:name="_Toc425140377"/>
      <w:bookmarkStart w:id="501" w:name="_Toc200089426"/>
      <w:r w:rsidRPr="00E37160">
        <w:t>Kontakt i dodatkowe informacje</w:t>
      </w:r>
      <w:bookmarkEnd w:id="499"/>
      <w:bookmarkEnd w:id="500"/>
      <w:bookmarkEnd w:id="501"/>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2" w:name="_Toc421012130"/>
      <w:bookmarkStart w:id="503"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39A86336"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2"/>
    <w:bookmarkEnd w:id="503"/>
    <w:p w14:paraId="1C326323" w14:textId="6F6AEEC5"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4" w:name="_Toc200089427"/>
      <w:bookmarkStart w:id="505"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4"/>
    </w:p>
    <w:p w14:paraId="4854CD93" w14:textId="5FAE07F1"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53599E">
        <w:rPr>
          <w:rFonts w:ascii="Arial" w:hAnsi="Arial" w:cs="Arial"/>
          <w:sz w:val="22"/>
          <w:szCs w:val="22"/>
        </w:rPr>
        <w:t xml:space="preserve"> </w:t>
      </w:r>
      <w:r w:rsidR="0052383C">
        <w:rPr>
          <w:rFonts w:ascii="Arial" w:hAnsi="Arial" w:cs="Arial"/>
          <w:b/>
          <w:bCs/>
          <w:sz w:val="22"/>
          <w:szCs w:val="22"/>
        </w:rPr>
        <w:t>7</w:t>
      </w:r>
      <w:r w:rsidR="0053599E" w:rsidRPr="0053599E">
        <w:rPr>
          <w:rFonts w:ascii="Arial" w:hAnsi="Arial" w:cs="Arial"/>
          <w:b/>
          <w:bCs/>
          <w:sz w:val="22"/>
          <w:szCs w:val="22"/>
        </w:rPr>
        <w:t xml:space="preserve"> kwietnia 2026 r</w:t>
      </w:r>
      <w:r w:rsidR="0053599E">
        <w:rPr>
          <w:rFonts w:ascii="Arial" w:hAnsi="Arial" w:cs="Arial"/>
          <w:sz w:val="22"/>
          <w:szCs w:val="22"/>
        </w:rPr>
        <w:t>.</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6" w:name="_Toc200089428"/>
      <w:r w:rsidRPr="00E37160">
        <w:t xml:space="preserve">Anulowanie </w:t>
      </w:r>
      <w:r w:rsidR="002278C3" w:rsidRPr="00E37160">
        <w:rPr>
          <w:lang w:val="pl-PL"/>
        </w:rPr>
        <w:t>naboru</w:t>
      </w:r>
      <w:bookmarkEnd w:id="506"/>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07" w:name="_Toc430850059"/>
      <w:bookmarkStart w:id="508" w:name="_Toc430850060"/>
      <w:bookmarkStart w:id="509" w:name="_Toc13562647"/>
      <w:bookmarkStart w:id="510" w:name="_Toc200089429"/>
      <w:bookmarkEnd w:id="507"/>
      <w:bookmarkEnd w:id="508"/>
      <w:bookmarkEnd w:id="509"/>
      <w:r w:rsidRPr="00E37160">
        <w:lastRenderedPageBreak/>
        <w:t>Rzecznik Funduszy Europejskich</w:t>
      </w:r>
      <w:bookmarkEnd w:id="510"/>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1" w:name="_Toc200089430"/>
      <w:r w:rsidRPr="00E37160">
        <w:lastRenderedPageBreak/>
        <w:t>ZAŁĄCZNIKI</w:t>
      </w:r>
      <w:bookmarkEnd w:id="505"/>
      <w:bookmarkEnd w:id="511"/>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10F71646"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D463C3">
        <w:rPr>
          <w:rFonts w:ascii="Arial" w:hAnsi="Arial" w:cs="Arial"/>
          <w:sz w:val="22"/>
          <w:szCs w:val="22"/>
          <w:lang w:val="pl-PL"/>
        </w:rPr>
        <w:t>,</w:t>
      </w:r>
    </w:p>
    <w:p w14:paraId="361C2C23" w14:textId="57501F75"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7772EE">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7D3B2AE"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4F7A9B9F"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DB0F782"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7913FA68"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2"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2"/>
      <w:r w:rsidR="002261DF" w:rsidRPr="00E37160">
        <w:rPr>
          <w:rFonts w:ascii="Arial" w:hAnsi="Arial" w:cs="Arial"/>
          <w:sz w:val="22"/>
          <w:szCs w:val="22"/>
          <w:lang w:val="pl-PL"/>
        </w:rPr>
        <w:t xml:space="preserve">, </w:t>
      </w:r>
    </w:p>
    <w:p w14:paraId="291593CD" w14:textId="0E7A733A"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463C3">
        <w:rPr>
          <w:rFonts w:ascii="Arial" w:hAnsi="Arial" w:cs="Arial"/>
          <w:sz w:val="22"/>
          <w:szCs w:val="22"/>
          <w:lang w:val="pl-PL"/>
        </w:rPr>
        <w:t>,</w:t>
      </w:r>
    </w:p>
    <w:p w14:paraId="3BD3F39E" w14:textId="0AA32CE6"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D463C3">
        <w:rPr>
          <w:rFonts w:ascii="Arial" w:hAnsi="Arial" w:cs="Arial"/>
          <w:sz w:val="22"/>
          <w:szCs w:val="22"/>
          <w:lang w:val="pl-PL"/>
        </w:rPr>
        <w:t>,</w:t>
      </w:r>
    </w:p>
    <w:p w14:paraId="4D35CD90" w14:textId="30FE2934"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D463C3">
        <w:rPr>
          <w:rStyle w:val="Hipercze"/>
          <w:rFonts w:ascii="Arial" w:hAnsi="Arial" w:cs="Arial"/>
          <w:color w:val="auto"/>
          <w:sz w:val="22"/>
          <w:szCs w:val="22"/>
          <w:u w:val="none"/>
          <w:lang w:val="pl-PL"/>
        </w:rPr>
        <w:t>,</w:t>
      </w:r>
    </w:p>
    <w:p w14:paraId="241BECFF" w14:textId="44DF54A3" w:rsidR="00150F53" w:rsidRPr="002204DB" w:rsidRDefault="00DE2E7A" w:rsidP="003A3602">
      <w:pPr>
        <w:pStyle w:val="Tekstpodstawowy"/>
        <w:numPr>
          <w:ilvl w:val="1"/>
          <w:numId w:val="53"/>
        </w:numPr>
        <w:spacing w:before="120" w:line="271" w:lineRule="auto"/>
        <w:ind w:left="0" w:firstLine="0"/>
        <w:rPr>
          <w:rFonts w:ascii="Arial" w:hAnsi="Arial" w:cs="Arial"/>
          <w:strike/>
          <w:sz w:val="22"/>
          <w:szCs w:val="22"/>
        </w:rPr>
      </w:pPr>
      <w:r w:rsidRPr="00CF3DEC">
        <w:rPr>
          <w:rFonts w:ascii="Arial" w:hAnsi="Arial" w:cs="Arial"/>
          <w:sz w:val="22"/>
          <w:szCs w:val="22"/>
          <w:lang w:val="pl-PL"/>
        </w:rPr>
        <w:t>Katalog</w:t>
      </w:r>
      <w:r w:rsidRPr="00CF3DEC">
        <w:rPr>
          <w:rFonts w:ascii="Arial" w:hAnsi="Arial" w:cs="Arial"/>
          <w:sz w:val="22"/>
          <w:szCs w:val="22"/>
        </w:rPr>
        <w:t xml:space="preserve"> </w:t>
      </w:r>
      <w:r w:rsidR="00150F53" w:rsidRPr="00CF3DEC">
        <w:rPr>
          <w:rFonts w:ascii="Arial" w:hAnsi="Arial" w:cs="Arial"/>
          <w:sz w:val="22"/>
          <w:szCs w:val="22"/>
        </w:rPr>
        <w:t xml:space="preserve">standardu i cen rynkowych </w:t>
      </w:r>
      <w:r w:rsidR="00822460" w:rsidRPr="00CF3DEC">
        <w:rPr>
          <w:rFonts w:ascii="Arial" w:hAnsi="Arial" w:cs="Arial"/>
          <w:sz w:val="22"/>
          <w:szCs w:val="22"/>
          <w:lang w:val="pl-PL"/>
        </w:rPr>
        <w:t>towarów</w:t>
      </w:r>
      <w:r w:rsidR="00150F53" w:rsidRPr="00CF3DEC">
        <w:rPr>
          <w:rFonts w:ascii="Arial" w:hAnsi="Arial" w:cs="Arial"/>
          <w:sz w:val="22"/>
          <w:szCs w:val="22"/>
        </w:rPr>
        <w:t xml:space="preserve"> i usług </w:t>
      </w:r>
      <w:r w:rsidR="00822460" w:rsidRPr="00CF3DEC">
        <w:rPr>
          <w:rFonts w:ascii="Arial" w:hAnsi="Arial" w:cs="Arial"/>
          <w:sz w:val="22"/>
          <w:szCs w:val="22"/>
          <w:lang w:val="pl-PL"/>
        </w:rPr>
        <w:t xml:space="preserve">dla programu FEPZ 2021-2027 </w:t>
      </w:r>
      <w:r w:rsidR="00150F53" w:rsidRPr="00CF3DEC">
        <w:rPr>
          <w:rFonts w:ascii="Arial" w:hAnsi="Arial" w:cs="Arial"/>
          <w:sz w:val="22"/>
          <w:szCs w:val="22"/>
        </w:rPr>
        <w:t xml:space="preserve">typowych dla </w:t>
      </w:r>
      <w:r w:rsidRPr="00CF3DEC">
        <w:rPr>
          <w:rFonts w:ascii="Arial" w:hAnsi="Arial" w:cs="Arial"/>
          <w:sz w:val="22"/>
          <w:szCs w:val="22"/>
          <w:lang w:val="pl-PL"/>
        </w:rPr>
        <w:t>naboru</w:t>
      </w:r>
      <w:r w:rsidRPr="00CF3DEC">
        <w:rPr>
          <w:rFonts w:ascii="Arial" w:hAnsi="Arial" w:cs="Arial"/>
          <w:sz w:val="22"/>
          <w:szCs w:val="22"/>
        </w:rPr>
        <w:t xml:space="preserve"> </w:t>
      </w:r>
      <w:r w:rsidR="00CF3DEC">
        <w:rPr>
          <w:rFonts w:ascii="Arial" w:hAnsi="Arial" w:cs="Arial"/>
          <w:sz w:val="22"/>
          <w:szCs w:val="22"/>
        </w:rPr>
        <w:t>z dnia 1 czerwca 2025 r.</w:t>
      </w:r>
      <w:r w:rsidR="00D463C3">
        <w:rPr>
          <w:rFonts w:ascii="Arial" w:hAnsi="Arial" w:cs="Arial"/>
          <w:sz w:val="22"/>
          <w:szCs w:val="22"/>
          <w:lang w:val="pl-PL"/>
        </w:rPr>
        <w:t>,</w:t>
      </w:r>
    </w:p>
    <w:p w14:paraId="5E5FCAC0" w14:textId="46BEC9EE" w:rsidR="00350D13" w:rsidRPr="00E37160" w:rsidRDefault="00350D13"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00D463C3">
        <w:rPr>
          <w:rFonts w:ascii="Arial" w:hAnsi="Arial"/>
          <w:sz w:val="22"/>
          <w:lang w:val="pl-PL"/>
        </w:rPr>
        <w:t>,</w:t>
      </w:r>
    </w:p>
    <w:p w14:paraId="1BF218F8" w14:textId="20558BB3"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00D463C3">
        <w:rPr>
          <w:rFonts w:ascii="Arial" w:hAnsi="Arial"/>
          <w:sz w:val="22"/>
          <w:lang w:val="pl-PL"/>
        </w:rPr>
        <w:t>,</w:t>
      </w:r>
    </w:p>
    <w:p w14:paraId="31B4A72E" w14:textId="0CDD1C82"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00D463C3">
        <w:rPr>
          <w:rFonts w:ascii="Arial" w:hAnsi="Arial"/>
          <w:sz w:val="22"/>
          <w:lang w:val="pl-PL"/>
        </w:rPr>
        <w:t>,</w:t>
      </w:r>
    </w:p>
    <w:p w14:paraId="7A7E5551" w14:textId="7B1E1897" w:rsidR="00A94189" w:rsidRPr="00E37160" w:rsidRDefault="00831240" w:rsidP="003A3602">
      <w:pPr>
        <w:pStyle w:val="Tekstpodstawowy"/>
        <w:numPr>
          <w:ilvl w:val="1"/>
          <w:numId w:val="53"/>
        </w:numPr>
        <w:spacing w:before="120" w:line="271" w:lineRule="auto"/>
        <w:ind w:left="0" w:firstLine="0"/>
        <w:rPr>
          <w:rFonts w:ascii="Arial" w:hAnsi="Arial" w:cs="Arial"/>
          <w:sz w:val="22"/>
          <w:szCs w:val="22"/>
        </w:rPr>
      </w:pPr>
      <w:r>
        <w:rPr>
          <w:rFonts w:ascii="Arial" w:hAnsi="Arial"/>
          <w:sz w:val="22"/>
        </w:rPr>
        <w:t>I</w:t>
      </w:r>
      <w:r w:rsidRPr="00831240">
        <w:rPr>
          <w:rFonts w:ascii="Arial" w:hAnsi="Arial"/>
          <w:sz w:val="22"/>
          <w:lang w:val="pl-PL"/>
        </w:rPr>
        <w:t>nstrukcja wypełniania wniosku o dofinansowanie projektu w ramach PROGRAMU FUNDUSZE EUROPEJSKIE DLA POMORZA ZACHODNIEGO 2021-2027.</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D2F33E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56E791D7" w14:textId="77777777" w:rsidR="00337394" w:rsidRPr="00115B98" w:rsidRDefault="0033739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D2F33E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56E791D7" w14:textId="77777777" w:rsidR="00337394" w:rsidRPr="00115B98" w:rsidRDefault="00337394"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FFDCA6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064B4FF4" w14:textId="77777777" w:rsidR="00337394" w:rsidRPr="00115B98" w:rsidRDefault="0033739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3FFDCA6B"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064B4FF4" w14:textId="77777777" w:rsidR="00337394" w:rsidRPr="00115B98" w:rsidRDefault="00337394"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706AD2A1"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4D1F6D76" w14:textId="77777777" w:rsidR="00337394" w:rsidRPr="00115B98" w:rsidRDefault="0033739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337394" w:rsidRPr="00115B98" w:rsidRDefault="00337394"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337394" w:rsidRPr="00115B98" w:rsidRDefault="00337394" w:rsidP="00115B98">
                      <w:pPr>
                        <w:jc w:val="center"/>
                        <w:rPr>
                          <w:rFonts w:ascii="TitilliumText25L" w:hAnsi="TitilliumText25L"/>
                        </w:rPr>
                      </w:pPr>
                      <w:r w:rsidRPr="00115B98">
                        <w:rPr>
                          <w:rFonts w:ascii="TitilliumText25L" w:hAnsi="TitilliumText25L"/>
                        </w:rPr>
                        <w:t>ul. A. Mickiewicza 41</w:t>
                      </w:r>
                    </w:p>
                    <w:p w14:paraId="706AD2A1" w14:textId="77777777" w:rsidR="00337394" w:rsidRPr="00115B98" w:rsidRDefault="00337394" w:rsidP="00115B98">
                      <w:pPr>
                        <w:jc w:val="center"/>
                        <w:rPr>
                          <w:rFonts w:ascii="TitilliumText25L" w:hAnsi="TitilliumText25L"/>
                        </w:rPr>
                      </w:pPr>
                      <w:r w:rsidRPr="00115B98">
                        <w:rPr>
                          <w:rFonts w:ascii="TitilliumText25L" w:hAnsi="TitilliumText25L"/>
                        </w:rPr>
                        <w:t>70-383 Szczecin</w:t>
                      </w:r>
                    </w:p>
                    <w:p w14:paraId="4D1F6D76" w14:textId="77777777" w:rsidR="00337394" w:rsidRPr="00115B98" w:rsidRDefault="00337394"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EF9C9" w14:textId="77777777" w:rsidR="00AD6D8D" w:rsidRDefault="00AD6D8D">
      <w:r>
        <w:separator/>
      </w:r>
    </w:p>
  </w:endnote>
  <w:endnote w:type="continuationSeparator" w:id="0">
    <w:p w14:paraId="5BF1A7F8" w14:textId="77777777" w:rsidR="00AD6D8D" w:rsidRDefault="00AD6D8D">
      <w:r>
        <w:continuationSeparator/>
      </w:r>
    </w:p>
  </w:endnote>
  <w:endnote w:type="continuationNotice" w:id="1">
    <w:p w14:paraId="1B05B64D" w14:textId="77777777" w:rsidR="00AD6D8D" w:rsidRDefault="00AD6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panose1 w:val="00000000000000000000"/>
    <w:charset w:val="80"/>
    <w:family w:val="auto"/>
    <w:notTrueType/>
    <w:pitch w:val="default"/>
    <w:sig w:usb0="00000000"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337394" w:rsidRDefault="0033739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337394" w:rsidRDefault="0033739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337394" w:rsidRDefault="00337394">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337394" w:rsidRDefault="00337394"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5B83F" w14:textId="77777777" w:rsidR="00017FB2" w:rsidRDefault="00017FB2" w:rsidP="00017FB2">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337394" w:rsidRDefault="00337394" w:rsidP="004A6805">
    <w:pPr>
      <w:pStyle w:val="Stopka"/>
    </w:pPr>
  </w:p>
  <w:p w14:paraId="4AE9AFD5" w14:textId="4CD0607D" w:rsidR="00337394" w:rsidRDefault="00337394">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337394" w:rsidRDefault="0033739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337394" w:rsidRDefault="00337394" w:rsidP="004A6805">
    <w:pPr>
      <w:pStyle w:val="Stopka"/>
    </w:pPr>
    <w:r w:rsidRPr="002E1A9A">
      <w:rPr>
        <w:rFonts w:ascii="Arial" w:hAnsi="Arial" w:cs="Arial"/>
        <w:sz w:val="16"/>
        <w:szCs w:val="16"/>
      </w:rPr>
      <w:t xml:space="preserve"> </w:t>
    </w:r>
  </w:p>
  <w:p w14:paraId="3EAB5F87" w14:textId="77777777" w:rsidR="00337394" w:rsidRDefault="00337394"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337394" w:rsidRDefault="00337394">
    <w:pPr>
      <w:pStyle w:val="Stopka"/>
    </w:pPr>
  </w:p>
  <w:p w14:paraId="76D92D6E" w14:textId="77777777" w:rsidR="00337394" w:rsidRDefault="003373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12CED" w14:textId="77777777" w:rsidR="00AD6D8D" w:rsidRDefault="00AD6D8D">
      <w:r>
        <w:separator/>
      </w:r>
    </w:p>
  </w:footnote>
  <w:footnote w:type="continuationSeparator" w:id="0">
    <w:p w14:paraId="2BFBE7D6" w14:textId="77777777" w:rsidR="00AD6D8D" w:rsidRDefault="00AD6D8D">
      <w:r>
        <w:continuationSeparator/>
      </w:r>
    </w:p>
  </w:footnote>
  <w:footnote w:type="continuationNotice" w:id="1">
    <w:p w14:paraId="7D68494D" w14:textId="77777777" w:rsidR="00AD6D8D" w:rsidRDefault="00AD6D8D"/>
  </w:footnote>
  <w:footnote w:id="2">
    <w:p w14:paraId="01E54BBF" w14:textId="77777777"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337394" w:rsidRPr="00090410" w:rsidRDefault="00337394"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1B1F538A" w14:textId="1B9C0AE1"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Podrozdziałem 3.12 Wytycznych dotyczących kwalifikowalności wydatków na lata 2021-2027 )</w:t>
      </w:r>
      <w:r w:rsidRPr="00090410">
        <w:rPr>
          <w:rFonts w:ascii="Arial" w:hAnsi="Arial" w:cs="Arial"/>
          <w:sz w:val="22"/>
          <w:szCs w:val="22"/>
        </w:rPr>
        <w:t xml:space="preserve">.  </w:t>
      </w:r>
    </w:p>
  </w:footnote>
  <w:footnote w:id="5">
    <w:p w14:paraId="37985E2C" w14:textId="77777777" w:rsidR="00337394" w:rsidRPr="00090410" w:rsidRDefault="00337394">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6">
    <w:p w14:paraId="42238115" w14:textId="77777777" w:rsidR="00337394" w:rsidRPr="00090410" w:rsidRDefault="00337394"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7">
    <w:p w14:paraId="2FF17C88" w14:textId="77777777" w:rsidR="00337394" w:rsidRPr="004427A2" w:rsidRDefault="00337394">
      <w:pPr>
        <w:pStyle w:val="Tekstprzypisudolnego"/>
        <w:rPr>
          <w:lang w:val="pl-PL"/>
        </w:rPr>
      </w:pPr>
      <w:r>
        <w:rPr>
          <w:rStyle w:val="Odwoanieprzypisudolnego"/>
        </w:rPr>
        <w:footnoteRef/>
      </w:r>
      <w:r>
        <w:t xml:space="preserve"> </w:t>
      </w:r>
      <w:bookmarkStart w:id="450"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0"/>
    </w:p>
  </w:footnote>
  <w:footnote w:id="8">
    <w:p w14:paraId="5E434CA3" w14:textId="77777777" w:rsidR="00337394" w:rsidRPr="00090410" w:rsidRDefault="00337394"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9">
    <w:p w14:paraId="56E0043F" w14:textId="77777777" w:rsidR="00337394" w:rsidRPr="003E0E37" w:rsidRDefault="00337394"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337394" w:rsidRPr="003E0E37" w:rsidRDefault="00337394"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337394" w:rsidRPr="00AC42B2" w:rsidRDefault="00337394">
      <w:pPr>
        <w:pStyle w:val="Tekstprzypisudolnego"/>
        <w:rPr>
          <w:lang w:val="pl-PL"/>
        </w:rPr>
      </w:pPr>
    </w:p>
  </w:footnote>
  <w:footnote w:id="10">
    <w:p w14:paraId="738864B2" w14:textId="77777777" w:rsidR="00337394" w:rsidRPr="003E0E37" w:rsidRDefault="00337394"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337394" w:rsidRPr="003E0E37" w:rsidRDefault="00337394"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337394" w:rsidRPr="000E7A9B" w:rsidRDefault="00337394" w:rsidP="00057D91">
      <w:pPr>
        <w:pStyle w:val="Tekstprzypisudolnego"/>
        <w:rPr>
          <w:lang w:val="pl-PL"/>
        </w:rPr>
      </w:pPr>
    </w:p>
  </w:footnote>
  <w:footnote w:id="11">
    <w:p w14:paraId="2B5FD8C8" w14:textId="77777777" w:rsidR="00337394" w:rsidRPr="00F0114D" w:rsidRDefault="00337394">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2">
    <w:p w14:paraId="4ACFC63C" w14:textId="77777777" w:rsidR="00337394" w:rsidRPr="003E0E37" w:rsidRDefault="00337394"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337394" w:rsidRPr="003E0E37" w:rsidRDefault="00337394"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337394" w:rsidRPr="003E0E37" w:rsidDel="008F290C" w:rsidRDefault="00337394" w:rsidP="003E0E37">
      <w:pPr>
        <w:pStyle w:val="Tekstprzypisudolnego"/>
        <w:rPr>
          <w:del w:id="462" w:author="Heropolitańska Karolina" w:date="2025-10-09T07:43:00Z" w16du:dateUtc="2025-10-09T05:43:00Z"/>
          <w:lang w:val="pl-PL"/>
        </w:rPr>
      </w:pPr>
      <w:r w:rsidRPr="003E0E37">
        <w:rPr>
          <w:rFonts w:ascii="Arial" w:hAnsi="Arial" w:cs="Arial"/>
          <w:sz w:val="22"/>
          <w:szCs w:val="22"/>
        </w:rPr>
        <w:t>beneficiaries/exchange-rate-inforeuro_en</w:t>
      </w:r>
    </w:p>
  </w:footnote>
  <w:footnote w:id="13">
    <w:p w14:paraId="43C5990E" w14:textId="77777777"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337394" w:rsidRPr="00090410" w:rsidRDefault="0033739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34097A80" w14:textId="77777777" w:rsidR="00337394" w:rsidRPr="003D35D9" w:rsidRDefault="00337394"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337394" w:rsidRDefault="00337394"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337394" w:rsidRDefault="00337394"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337394" w:rsidRDefault="00337394" w:rsidP="004A6805">
    <w:pPr>
      <w:spacing w:before="120" w:after="120" w:line="271" w:lineRule="auto"/>
      <w:rPr>
        <w:rFonts w:ascii="Open Sans" w:hAnsi="Open Sans" w:cs="Open Sans"/>
        <w:b/>
        <w:sz w:val="22"/>
        <w:szCs w:val="22"/>
      </w:rPr>
    </w:pPr>
  </w:p>
  <w:p w14:paraId="6925A14A" w14:textId="77777777" w:rsidR="00337394" w:rsidRDefault="00337394" w:rsidP="004A6805">
    <w:pPr>
      <w:spacing w:before="120" w:after="120" w:line="271" w:lineRule="auto"/>
      <w:rPr>
        <w:rFonts w:ascii="Open Sans" w:hAnsi="Open Sans" w:cs="Open Sans"/>
        <w:b/>
        <w:sz w:val="22"/>
        <w:szCs w:val="22"/>
      </w:rPr>
    </w:pPr>
  </w:p>
  <w:p w14:paraId="63A98EEA" w14:textId="77777777" w:rsidR="00337394" w:rsidRDefault="00337394" w:rsidP="004A6805">
    <w:pPr>
      <w:spacing w:before="120" w:after="120" w:line="271" w:lineRule="auto"/>
      <w:rPr>
        <w:rFonts w:ascii="Open Sans" w:hAnsi="Open Sans" w:cs="Open Sans"/>
        <w:b/>
        <w:sz w:val="22"/>
        <w:szCs w:val="22"/>
      </w:rPr>
    </w:pPr>
  </w:p>
  <w:p w14:paraId="7ADC8A96" w14:textId="77777777" w:rsidR="00337394" w:rsidRDefault="00337394" w:rsidP="004A6805">
    <w:pPr>
      <w:spacing w:before="120" w:after="120" w:line="271" w:lineRule="auto"/>
      <w:rPr>
        <w:rFonts w:ascii="Open Sans" w:hAnsi="Open Sans" w:cs="Open Sans"/>
        <w:b/>
        <w:sz w:val="22"/>
        <w:szCs w:val="22"/>
      </w:rPr>
    </w:pPr>
  </w:p>
  <w:p w14:paraId="79BD85B0" w14:textId="77777777" w:rsidR="00337394" w:rsidRDefault="00337394" w:rsidP="004A6805">
    <w:pPr>
      <w:spacing w:before="120" w:after="120" w:line="271" w:lineRule="auto"/>
      <w:rPr>
        <w:rFonts w:ascii="Open Sans" w:hAnsi="Open Sans" w:cs="Open Sans"/>
        <w:b/>
        <w:sz w:val="22"/>
        <w:szCs w:val="22"/>
      </w:rPr>
    </w:pPr>
  </w:p>
  <w:p w14:paraId="76BEB209" w14:textId="77777777" w:rsidR="00337394" w:rsidRDefault="00337394"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337394" w:rsidRDefault="00337394"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54DF05AF">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1A4F1"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337394" w:rsidRDefault="00337394" w:rsidP="004A6805">
    <w:pPr>
      <w:spacing w:before="120" w:after="120" w:line="271" w:lineRule="auto"/>
      <w:rPr>
        <w:rFonts w:ascii="Open Sans" w:hAnsi="Open Sans" w:cs="Open Sans"/>
        <w:b/>
        <w:sz w:val="22"/>
        <w:szCs w:val="22"/>
      </w:rPr>
    </w:pPr>
  </w:p>
  <w:p w14:paraId="68D3DD7F" w14:textId="77777777" w:rsidR="00337394" w:rsidRDefault="00337394"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337394" w:rsidRDefault="00337394" w:rsidP="004A6805">
    <w:pPr>
      <w:spacing w:before="120" w:after="120" w:line="271" w:lineRule="auto"/>
      <w:jc w:val="right"/>
      <w:rPr>
        <w:rFonts w:ascii="Open Sans" w:hAnsi="Open Sans" w:cs="Open Sans"/>
        <w:b/>
        <w:sz w:val="22"/>
        <w:szCs w:val="22"/>
      </w:rPr>
    </w:pPr>
  </w:p>
  <w:p w14:paraId="4F2CADC8" w14:textId="77777777" w:rsidR="00337394" w:rsidRDefault="00337394" w:rsidP="004A6805">
    <w:pPr>
      <w:spacing w:before="120" w:after="120" w:line="271" w:lineRule="auto"/>
      <w:rPr>
        <w:rFonts w:ascii="Open Sans" w:hAnsi="Open Sans" w:cs="Open Sans"/>
        <w:b/>
        <w:sz w:val="22"/>
        <w:szCs w:val="22"/>
      </w:rPr>
    </w:pPr>
  </w:p>
  <w:p w14:paraId="0013B0E5" w14:textId="77777777" w:rsidR="00337394" w:rsidRPr="0053577B" w:rsidRDefault="0033739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337394" w:rsidRPr="0053577B" w:rsidRDefault="0033739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337394" w:rsidRPr="0053577B" w:rsidRDefault="0033739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337394" w:rsidRPr="0053577B" w:rsidRDefault="00337394" w:rsidP="004A6805">
    <w:pPr>
      <w:spacing w:before="120" w:after="120" w:line="271" w:lineRule="auto"/>
      <w:rPr>
        <w:rFonts w:ascii="Open Sans" w:hAnsi="Open Sans" w:cs="Open Sans"/>
        <w:b/>
        <w:color w:val="11306E"/>
        <w:sz w:val="22"/>
        <w:szCs w:val="22"/>
      </w:rPr>
    </w:pPr>
  </w:p>
  <w:p w14:paraId="2F22AFC7" w14:textId="77777777" w:rsidR="00017FB2" w:rsidRDefault="00017FB2" w:rsidP="00017FB2">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337394" w:rsidRPr="0053577B" w:rsidRDefault="00337394"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337394" w:rsidRPr="0053577B" w:rsidRDefault="00337394" w:rsidP="004A6805">
    <w:pPr>
      <w:spacing w:before="120" w:after="120" w:line="271" w:lineRule="auto"/>
      <w:rPr>
        <w:rFonts w:ascii="Open Sans" w:hAnsi="Open Sans" w:cs="Open Sans"/>
        <w:b/>
        <w:color w:val="11306E"/>
        <w:sz w:val="22"/>
        <w:szCs w:val="22"/>
      </w:rPr>
    </w:pPr>
  </w:p>
  <w:p w14:paraId="7790513C" w14:textId="77777777" w:rsidR="00337394" w:rsidRPr="0053577B" w:rsidRDefault="00337394"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337394" w:rsidRPr="00522A73" w:rsidRDefault="00337394"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337394" w:rsidRPr="00522A73" w:rsidRDefault="00337394"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B556567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A016E90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B534B0"/>
    <w:multiLevelType w:val="hybridMultilevel"/>
    <w:tmpl w:val="304A109C"/>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6"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8134531"/>
    <w:multiLevelType w:val="hybridMultilevel"/>
    <w:tmpl w:val="78D4E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B21EC3"/>
    <w:multiLevelType w:val="hybridMultilevel"/>
    <w:tmpl w:val="A1B656C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4" w15:restartNumberingAfterBreak="0">
    <w:nsid w:val="51154A21"/>
    <w:multiLevelType w:val="hybridMultilevel"/>
    <w:tmpl w:val="74ECE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4811C97"/>
    <w:multiLevelType w:val="hybridMultilevel"/>
    <w:tmpl w:val="F0860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2"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BCA211D"/>
    <w:multiLevelType w:val="hybridMultilevel"/>
    <w:tmpl w:val="5FCA4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7"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2"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6E5D40"/>
    <w:multiLevelType w:val="hybridMultilevel"/>
    <w:tmpl w:val="75025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06"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1354FD0"/>
    <w:multiLevelType w:val="hybridMultilevel"/>
    <w:tmpl w:val="40C2E28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8" w15:restartNumberingAfterBreak="0">
    <w:nsid w:val="765F7308"/>
    <w:multiLevelType w:val="hybridMultilevel"/>
    <w:tmpl w:val="6C7A1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4" w15:restartNumberingAfterBreak="0">
    <w:nsid w:val="7D422B43"/>
    <w:multiLevelType w:val="hybridMultilevel"/>
    <w:tmpl w:val="AA0AE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4357437">
    <w:abstractNumId w:val="2"/>
  </w:num>
  <w:num w:numId="2" w16cid:durableId="1742488380">
    <w:abstractNumId w:val="1"/>
  </w:num>
  <w:num w:numId="3" w16cid:durableId="1422218515">
    <w:abstractNumId w:val="0"/>
  </w:num>
  <w:num w:numId="4" w16cid:durableId="60950207">
    <w:abstractNumId w:val="31"/>
  </w:num>
  <w:num w:numId="5" w16cid:durableId="645279180">
    <w:abstractNumId w:val="86"/>
  </w:num>
  <w:num w:numId="6" w16cid:durableId="146749160">
    <w:abstractNumId w:val="14"/>
  </w:num>
  <w:num w:numId="7" w16cid:durableId="1587685835">
    <w:abstractNumId w:val="70"/>
  </w:num>
  <w:num w:numId="8" w16cid:durableId="1346899875">
    <w:abstractNumId w:val="12"/>
  </w:num>
  <w:num w:numId="9" w16cid:durableId="2059280533">
    <w:abstractNumId w:val="90"/>
  </w:num>
  <w:num w:numId="10" w16cid:durableId="464737134">
    <w:abstractNumId w:val="60"/>
  </w:num>
  <w:num w:numId="11" w16cid:durableId="633485371">
    <w:abstractNumId w:val="57"/>
  </w:num>
  <w:num w:numId="12" w16cid:durableId="1796673166">
    <w:abstractNumId w:val="29"/>
  </w:num>
  <w:num w:numId="13" w16cid:durableId="1914391433">
    <w:abstractNumId w:val="55"/>
  </w:num>
  <w:num w:numId="14" w16cid:durableId="1641612989">
    <w:abstractNumId w:val="110"/>
  </w:num>
  <w:num w:numId="15" w16cid:durableId="854466793">
    <w:abstractNumId w:val="87"/>
  </w:num>
  <w:num w:numId="16" w16cid:durableId="1098259520">
    <w:abstractNumId w:val="43"/>
  </w:num>
  <w:num w:numId="17" w16cid:durableId="563104637">
    <w:abstractNumId w:val="83"/>
  </w:num>
  <w:num w:numId="18" w16cid:durableId="1800803024">
    <w:abstractNumId w:val="58"/>
  </w:num>
  <w:num w:numId="19" w16cid:durableId="1437751720">
    <w:abstractNumId w:val="97"/>
  </w:num>
  <w:num w:numId="20" w16cid:durableId="396366256">
    <w:abstractNumId w:val="38"/>
  </w:num>
  <w:num w:numId="21" w16cid:durableId="897589245">
    <w:abstractNumId w:val="88"/>
  </w:num>
  <w:num w:numId="22" w16cid:durableId="356195254">
    <w:abstractNumId w:val="109"/>
  </w:num>
  <w:num w:numId="23" w16cid:durableId="1394741313">
    <w:abstractNumId w:val="36"/>
  </w:num>
  <w:num w:numId="24" w16cid:durableId="1412236569">
    <w:abstractNumId w:val="34"/>
  </w:num>
  <w:num w:numId="25" w16cid:durableId="128910318">
    <w:abstractNumId w:val="113"/>
    <w:lvlOverride w:ilvl="0">
      <w:startOverride w:val="1"/>
    </w:lvlOverride>
  </w:num>
  <w:num w:numId="26" w16cid:durableId="108822028">
    <w:abstractNumId w:val="69"/>
  </w:num>
  <w:num w:numId="27" w16cid:durableId="130749838">
    <w:abstractNumId w:val="112"/>
  </w:num>
  <w:num w:numId="28" w16cid:durableId="1751392364">
    <w:abstractNumId w:val="100"/>
  </w:num>
  <w:num w:numId="29" w16cid:durableId="1767993428">
    <w:abstractNumId w:val="21"/>
  </w:num>
  <w:num w:numId="30" w16cid:durableId="1655796014">
    <w:abstractNumId w:val="96"/>
  </w:num>
  <w:num w:numId="31" w16cid:durableId="2001275407">
    <w:abstractNumId w:val="40"/>
  </w:num>
  <w:num w:numId="32" w16cid:durableId="440686459">
    <w:abstractNumId w:val="62"/>
  </w:num>
  <w:num w:numId="33" w16cid:durableId="3169269">
    <w:abstractNumId w:val="26"/>
  </w:num>
  <w:num w:numId="34" w16cid:durableId="23407935">
    <w:abstractNumId w:val="46"/>
  </w:num>
  <w:num w:numId="35" w16cid:durableId="1223129624">
    <w:abstractNumId w:val="9"/>
  </w:num>
  <w:num w:numId="36" w16cid:durableId="1669937095">
    <w:abstractNumId w:val="91"/>
  </w:num>
  <w:num w:numId="37" w16cid:durableId="617563351">
    <w:abstractNumId w:val="39"/>
  </w:num>
  <w:num w:numId="38" w16cid:durableId="50887890">
    <w:abstractNumId w:val="37"/>
  </w:num>
  <w:num w:numId="39" w16cid:durableId="280116119">
    <w:abstractNumId w:val="105"/>
  </w:num>
  <w:num w:numId="40" w16cid:durableId="628098198">
    <w:abstractNumId w:val="80"/>
  </w:num>
  <w:num w:numId="41" w16cid:durableId="1324771267">
    <w:abstractNumId w:val="10"/>
  </w:num>
  <w:num w:numId="42" w16cid:durableId="205415496">
    <w:abstractNumId w:val="71"/>
  </w:num>
  <w:num w:numId="43" w16cid:durableId="582881228">
    <w:abstractNumId w:val="24"/>
  </w:num>
  <w:num w:numId="44" w16cid:durableId="1723410200">
    <w:abstractNumId w:val="45"/>
  </w:num>
  <w:num w:numId="45" w16cid:durableId="1365405360">
    <w:abstractNumId w:val="75"/>
  </w:num>
  <w:num w:numId="46" w16cid:durableId="934097525">
    <w:abstractNumId w:val="32"/>
  </w:num>
  <w:num w:numId="47" w16cid:durableId="189227413">
    <w:abstractNumId w:val="48"/>
  </w:num>
  <w:num w:numId="48" w16cid:durableId="795299810">
    <w:abstractNumId w:val="30"/>
  </w:num>
  <w:num w:numId="49" w16cid:durableId="386148758">
    <w:abstractNumId w:val="41"/>
  </w:num>
  <w:num w:numId="50" w16cid:durableId="770932181">
    <w:abstractNumId w:val="64"/>
  </w:num>
  <w:num w:numId="51" w16cid:durableId="633020480">
    <w:abstractNumId w:val="63"/>
  </w:num>
  <w:num w:numId="52" w16cid:durableId="948775554">
    <w:abstractNumId w:val="82"/>
  </w:num>
  <w:num w:numId="53" w16cid:durableId="722213984">
    <w:abstractNumId w:val="15"/>
  </w:num>
  <w:num w:numId="54" w16cid:durableId="34945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7992372">
    <w:abstractNumId w:val="92"/>
  </w:num>
  <w:num w:numId="56" w16cid:durableId="1853371074">
    <w:abstractNumId w:val="28"/>
  </w:num>
  <w:num w:numId="57" w16cid:durableId="923608432">
    <w:abstractNumId w:val="8"/>
  </w:num>
  <w:num w:numId="58" w16cid:durableId="691304205">
    <w:abstractNumId w:val="22"/>
  </w:num>
  <w:num w:numId="59" w16cid:durableId="1249272109">
    <w:abstractNumId w:val="42"/>
  </w:num>
  <w:num w:numId="60" w16cid:durableId="842357602">
    <w:abstractNumId w:val="89"/>
  </w:num>
  <w:num w:numId="61" w16cid:durableId="117845390">
    <w:abstractNumId w:val="23"/>
  </w:num>
  <w:num w:numId="62" w16cid:durableId="985865188">
    <w:abstractNumId w:val="106"/>
  </w:num>
  <w:num w:numId="63" w16cid:durableId="2099521288">
    <w:abstractNumId w:val="66"/>
  </w:num>
  <w:num w:numId="64" w16cid:durableId="181600990">
    <w:abstractNumId w:val="35"/>
  </w:num>
  <w:num w:numId="65" w16cid:durableId="1678578992">
    <w:abstractNumId w:val="47"/>
  </w:num>
  <w:num w:numId="66" w16cid:durableId="1254315175">
    <w:abstractNumId w:val="17"/>
  </w:num>
  <w:num w:numId="67" w16cid:durableId="1220937608">
    <w:abstractNumId w:val="94"/>
  </w:num>
  <w:num w:numId="68" w16cid:durableId="830408816">
    <w:abstractNumId w:val="111"/>
  </w:num>
  <w:num w:numId="69" w16cid:durableId="1624269260">
    <w:abstractNumId w:val="67"/>
  </w:num>
  <w:num w:numId="70" w16cid:durableId="383410495">
    <w:abstractNumId w:val="68"/>
  </w:num>
  <w:num w:numId="71" w16cid:durableId="154687707">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16cid:durableId="1249729242">
    <w:abstractNumId w:val="52"/>
  </w:num>
  <w:num w:numId="73" w16cid:durableId="1338729167">
    <w:abstractNumId w:val="92"/>
    <w:lvlOverride w:ilvl="0">
      <w:startOverride w:val="1"/>
    </w:lvlOverride>
  </w:num>
  <w:num w:numId="74" w16cid:durableId="1743023706">
    <w:abstractNumId w:val="79"/>
  </w:num>
  <w:num w:numId="75" w16cid:durableId="1223247883">
    <w:abstractNumId w:val="95"/>
  </w:num>
  <w:num w:numId="76" w16cid:durableId="1997411754">
    <w:abstractNumId w:val="81"/>
  </w:num>
  <w:num w:numId="77" w16cid:durableId="760957632">
    <w:abstractNumId w:val="50"/>
  </w:num>
  <w:num w:numId="78" w16cid:durableId="1014383692">
    <w:abstractNumId w:val="85"/>
  </w:num>
  <w:num w:numId="79" w16cid:durableId="1002008634">
    <w:abstractNumId w:val="44"/>
  </w:num>
  <w:num w:numId="80" w16cid:durableId="34622233">
    <w:abstractNumId w:val="25"/>
  </w:num>
  <w:num w:numId="81" w16cid:durableId="1746954381">
    <w:abstractNumId w:val="99"/>
  </w:num>
  <w:num w:numId="82" w16cid:durableId="1564873724">
    <w:abstractNumId w:val="103"/>
  </w:num>
  <w:num w:numId="83" w16cid:durableId="659120564">
    <w:abstractNumId w:val="13"/>
  </w:num>
  <w:num w:numId="84" w16cid:durableId="1101953351">
    <w:abstractNumId w:val="104"/>
  </w:num>
  <w:num w:numId="85" w16cid:durableId="1482383501">
    <w:abstractNumId w:val="53"/>
  </w:num>
  <w:num w:numId="86" w16cid:durableId="2090420035">
    <w:abstractNumId w:val="56"/>
  </w:num>
  <w:num w:numId="87" w16cid:durableId="383330535">
    <w:abstractNumId w:val="81"/>
    <w:lvlOverride w:ilvl="0">
      <w:startOverride w:val="4"/>
    </w:lvlOverride>
    <w:lvlOverride w:ilvl="1">
      <w:startOverride w:val="8"/>
    </w:lvlOverride>
    <w:lvlOverride w:ilvl="2">
      <w:startOverride w:val="2"/>
    </w:lvlOverride>
    <w:lvlOverride w:ilvl="3">
      <w:startOverride w:val="1"/>
    </w:lvlOverride>
  </w:num>
  <w:num w:numId="88" w16cid:durableId="1882553538">
    <w:abstractNumId w:val="33"/>
  </w:num>
  <w:num w:numId="89" w16cid:durableId="1756591475">
    <w:abstractNumId w:val="49"/>
  </w:num>
  <w:num w:numId="90" w16cid:durableId="490953536">
    <w:abstractNumId w:val="19"/>
  </w:num>
  <w:num w:numId="91" w16cid:durableId="1959412278">
    <w:abstractNumId w:val="51"/>
  </w:num>
  <w:num w:numId="92" w16cid:durableId="391924345">
    <w:abstractNumId w:val="102"/>
  </w:num>
  <w:num w:numId="93" w16cid:durableId="298609599">
    <w:abstractNumId w:val="27"/>
  </w:num>
  <w:num w:numId="94" w16cid:durableId="2040932226">
    <w:abstractNumId w:val="59"/>
  </w:num>
  <w:num w:numId="95" w16cid:durableId="797577240">
    <w:abstractNumId w:val="72"/>
  </w:num>
  <w:num w:numId="96" w16cid:durableId="1358431107">
    <w:abstractNumId w:val="61"/>
  </w:num>
  <w:num w:numId="97" w16cid:durableId="1364670606">
    <w:abstractNumId w:val="101"/>
  </w:num>
  <w:num w:numId="98" w16cid:durableId="886530396">
    <w:abstractNumId w:val="11"/>
  </w:num>
  <w:num w:numId="99" w16cid:durableId="1083257842">
    <w:abstractNumId w:val="20"/>
  </w:num>
  <w:num w:numId="100" w16cid:durableId="440077360">
    <w:abstractNumId w:val="78"/>
  </w:num>
  <w:num w:numId="101" w16cid:durableId="1427118212">
    <w:abstractNumId w:val="93"/>
  </w:num>
  <w:num w:numId="102" w16cid:durableId="791830692">
    <w:abstractNumId w:val="77"/>
  </w:num>
  <w:num w:numId="103" w16cid:durableId="274406945">
    <w:abstractNumId w:val="65"/>
  </w:num>
  <w:num w:numId="104" w16cid:durableId="389351432">
    <w:abstractNumId w:val="114"/>
  </w:num>
  <w:num w:numId="105" w16cid:durableId="1530490011">
    <w:abstractNumId w:val="108"/>
  </w:num>
  <w:num w:numId="106" w16cid:durableId="2146384209">
    <w:abstractNumId w:val="98"/>
  </w:num>
  <w:num w:numId="107" w16cid:durableId="882056770">
    <w:abstractNumId w:val="84"/>
  </w:num>
  <w:num w:numId="108" w16cid:durableId="1280260699">
    <w:abstractNumId w:val="107"/>
  </w:num>
  <w:num w:numId="109" w16cid:durableId="100928106">
    <w:abstractNumId w:val="73"/>
  </w:num>
  <w:num w:numId="110" w16cid:durableId="1941060008">
    <w:abstractNumId w:val="16"/>
  </w:num>
  <w:num w:numId="111" w16cid:durableId="99031802">
    <w:abstractNumId w:val="74"/>
  </w:num>
  <w:num w:numId="112" w16cid:durableId="1659963742">
    <w:abstractNumId w:val="76"/>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ropolitańska Karolina">
    <w15:presenceInfo w15:providerId="AD" w15:userId="S-1-5-21-3393568487-1861379847-1670424583-92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51201">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89D"/>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DD2"/>
    <w:rsid w:val="00017FB2"/>
    <w:rsid w:val="00020437"/>
    <w:rsid w:val="000205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804"/>
    <w:rsid w:val="00026A09"/>
    <w:rsid w:val="00026A54"/>
    <w:rsid w:val="0002705F"/>
    <w:rsid w:val="0002748F"/>
    <w:rsid w:val="00027BFD"/>
    <w:rsid w:val="000300CC"/>
    <w:rsid w:val="00030A55"/>
    <w:rsid w:val="00030F0F"/>
    <w:rsid w:val="0003112B"/>
    <w:rsid w:val="0003127E"/>
    <w:rsid w:val="00032551"/>
    <w:rsid w:val="000328BF"/>
    <w:rsid w:val="00033312"/>
    <w:rsid w:val="000336BD"/>
    <w:rsid w:val="000339F1"/>
    <w:rsid w:val="00033FCB"/>
    <w:rsid w:val="000340B5"/>
    <w:rsid w:val="00034118"/>
    <w:rsid w:val="0003418F"/>
    <w:rsid w:val="00034532"/>
    <w:rsid w:val="00034999"/>
    <w:rsid w:val="000349BA"/>
    <w:rsid w:val="00034CED"/>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93A"/>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3FC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480"/>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526"/>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ED0"/>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D78"/>
    <w:rsid w:val="000B02C0"/>
    <w:rsid w:val="000B048F"/>
    <w:rsid w:val="000B062B"/>
    <w:rsid w:val="000B069A"/>
    <w:rsid w:val="000B08AC"/>
    <w:rsid w:val="000B0AFC"/>
    <w:rsid w:val="000B0B03"/>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823"/>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00F"/>
    <w:rsid w:val="000E3131"/>
    <w:rsid w:val="000E3262"/>
    <w:rsid w:val="000E34D8"/>
    <w:rsid w:val="000E3702"/>
    <w:rsid w:val="000E3773"/>
    <w:rsid w:val="000E3EA7"/>
    <w:rsid w:val="000E4084"/>
    <w:rsid w:val="000E4460"/>
    <w:rsid w:val="000E46D7"/>
    <w:rsid w:val="000E46F3"/>
    <w:rsid w:val="000E471E"/>
    <w:rsid w:val="000E48AF"/>
    <w:rsid w:val="000E4CDD"/>
    <w:rsid w:val="000E50A1"/>
    <w:rsid w:val="000E5311"/>
    <w:rsid w:val="000E53F2"/>
    <w:rsid w:val="000E5600"/>
    <w:rsid w:val="000E5AF9"/>
    <w:rsid w:val="000E5E62"/>
    <w:rsid w:val="000E644B"/>
    <w:rsid w:val="000E6536"/>
    <w:rsid w:val="000E6570"/>
    <w:rsid w:val="000E67C4"/>
    <w:rsid w:val="000E67E0"/>
    <w:rsid w:val="000E6C54"/>
    <w:rsid w:val="000E6EBC"/>
    <w:rsid w:val="000E79B8"/>
    <w:rsid w:val="000E7A9B"/>
    <w:rsid w:val="000E7DF4"/>
    <w:rsid w:val="000F02A5"/>
    <w:rsid w:val="000F090C"/>
    <w:rsid w:val="000F0982"/>
    <w:rsid w:val="000F0BC6"/>
    <w:rsid w:val="000F0C7F"/>
    <w:rsid w:val="000F0E91"/>
    <w:rsid w:val="000F0F6A"/>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64D"/>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2DD1"/>
    <w:rsid w:val="001131E3"/>
    <w:rsid w:val="001133A5"/>
    <w:rsid w:val="001136AC"/>
    <w:rsid w:val="001136D0"/>
    <w:rsid w:val="001138DF"/>
    <w:rsid w:val="00113EDC"/>
    <w:rsid w:val="00113F93"/>
    <w:rsid w:val="001151D1"/>
    <w:rsid w:val="00115555"/>
    <w:rsid w:val="0011574A"/>
    <w:rsid w:val="00115933"/>
    <w:rsid w:val="00115B98"/>
    <w:rsid w:val="00115DD2"/>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82C"/>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08"/>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2E5E"/>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773"/>
    <w:rsid w:val="00151A8E"/>
    <w:rsid w:val="00151B29"/>
    <w:rsid w:val="00151C34"/>
    <w:rsid w:val="0015215F"/>
    <w:rsid w:val="0015246A"/>
    <w:rsid w:val="00152B1A"/>
    <w:rsid w:val="00152BC3"/>
    <w:rsid w:val="00152C86"/>
    <w:rsid w:val="00152E38"/>
    <w:rsid w:val="001533FB"/>
    <w:rsid w:val="001534FB"/>
    <w:rsid w:val="0015388D"/>
    <w:rsid w:val="001540EF"/>
    <w:rsid w:val="00154EC4"/>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1C0"/>
    <w:rsid w:val="001604F2"/>
    <w:rsid w:val="00160681"/>
    <w:rsid w:val="00160831"/>
    <w:rsid w:val="00160D05"/>
    <w:rsid w:val="00160E69"/>
    <w:rsid w:val="00161449"/>
    <w:rsid w:val="001616EA"/>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2DE"/>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970"/>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9FA"/>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5B3"/>
    <w:rsid w:val="001A1B9A"/>
    <w:rsid w:val="001A1BA1"/>
    <w:rsid w:val="001A1FDE"/>
    <w:rsid w:val="001A2CED"/>
    <w:rsid w:val="001A35E6"/>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EAE"/>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156"/>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69A"/>
    <w:rsid w:val="001C77F7"/>
    <w:rsid w:val="001C785D"/>
    <w:rsid w:val="001D00CA"/>
    <w:rsid w:val="001D0925"/>
    <w:rsid w:val="001D0C2E"/>
    <w:rsid w:val="001D0C9D"/>
    <w:rsid w:val="001D0D85"/>
    <w:rsid w:val="001D0ECD"/>
    <w:rsid w:val="001D10F4"/>
    <w:rsid w:val="001D112E"/>
    <w:rsid w:val="001D1466"/>
    <w:rsid w:val="001D1A67"/>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6BD"/>
    <w:rsid w:val="00214838"/>
    <w:rsid w:val="002148A9"/>
    <w:rsid w:val="00214A02"/>
    <w:rsid w:val="00215415"/>
    <w:rsid w:val="00215438"/>
    <w:rsid w:val="0021594B"/>
    <w:rsid w:val="00215CE6"/>
    <w:rsid w:val="00215CED"/>
    <w:rsid w:val="00216220"/>
    <w:rsid w:val="002162F1"/>
    <w:rsid w:val="00216535"/>
    <w:rsid w:val="00216869"/>
    <w:rsid w:val="0021694D"/>
    <w:rsid w:val="00216A2D"/>
    <w:rsid w:val="00216A8D"/>
    <w:rsid w:val="00216F66"/>
    <w:rsid w:val="002170D1"/>
    <w:rsid w:val="002175AD"/>
    <w:rsid w:val="002177A6"/>
    <w:rsid w:val="002177D1"/>
    <w:rsid w:val="00217819"/>
    <w:rsid w:val="00217B47"/>
    <w:rsid w:val="00217FF1"/>
    <w:rsid w:val="002201B6"/>
    <w:rsid w:val="00220417"/>
    <w:rsid w:val="002204DB"/>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7EA"/>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ACA"/>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6B3"/>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77F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3E4C"/>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529"/>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6C3"/>
    <w:rsid w:val="002A47A3"/>
    <w:rsid w:val="002A4830"/>
    <w:rsid w:val="002A5D5D"/>
    <w:rsid w:val="002A5EA6"/>
    <w:rsid w:val="002A5EC4"/>
    <w:rsid w:val="002A698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30F"/>
    <w:rsid w:val="002B5812"/>
    <w:rsid w:val="002B5BCE"/>
    <w:rsid w:val="002B5C0F"/>
    <w:rsid w:val="002B5D19"/>
    <w:rsid w:val="002B5E65"/>
    <w:rsid w:val="002B664C"/>
    <w:rsid w:val="002B66F2"/>
    <w:rsid w:val="002B67BE"/>
    <w:rsid w:val="002B6AD3"/>
    <w:rsid w:val="002B708D"/>
    <w:rsid w:val="002B710D"/>
    <w:rsid w:val="002B7393"/>
    <w:rsid w:val="002B77A3"/>
    <w:rsid w:val="002B7AAB"/>
    <w:rsid w:val="002B7CED"/>
    <w:rsid w:val="002C0015"/>
    <w:rsid w:val="002C0319"/>
    <w:rsid w:val="002C0A46"/>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20E"/>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2D57"/>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7F5"/>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3F0B"/>
    <w:rsid w:val="00314089"/>
    <w:rsid w:val="00314666"/>
    <w:rsid w:val="00314673"/>
    <w:rsid w:val="00314F4A"/>
    <w:rsid w:val="0031510F"/>
    <w:rsid w:val="00315453"/>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6E2"/>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394"/>
    <w:rsid w:val="003375C1"/>
    <w:rsid w:val="0033783B"/>
    <w:rsid w:val="00337AB9"/>
    <w:rsid w:val="00337AFD"/>
    <w:rsid w:val="00337C5E"/>
    <w:rsid w:val="003400F9"/>
    <w:rsid w:val="00340479"/>
    <w:rsid w:val="003407BE"/>
    <w:rsid w:val="0034091D"/>
    <w:rsid w:val="00340A0F"/>
    <w:rsid w:val="00340CD4"/>
    <w:rsid w:val="00340CDD"/>
    <w:rsid w:val="00340E1C"/>
    <w:rsid w:val="00340E73"/>
    <w:rsid w:val="00341675"/>
    <w:rsid w:val="0034198D"/>
    <w:rsid w:val="00341A06"/>
    <w:rsid w:val="00341C23"/>
    <w:rsid w:val="00341C7F"/>
    <w:rsid w:val="00341D2B"/>
    <w:rsid w:val="00341D84"/>
    <w:rsid w:val="00341DF7"/>
    <w:rsid w:val="00342008"/>
    <w:rsid w:val="003423CB"/>
    <w:rsid w:val="003423FA"/>
    <w:rsid w:val="00342534"/>
    <w:rsid w:val="003427E4"/>
    <w:rsid w:val="00342A1D"/>
    <w:rsid w:val="00342B09"/>
    <w:rsid w:val="00342CEA"/>
    <w:rsid w:val="00342F17"/>
    <w:rsid w:val="00343343"/>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40E"/>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3EC"/>
    <w:rsid w:val="003537FD"/>
    <w:rsid w:val="00353807"/>
    <w:rsid w:val="00353912"/>
    <w:rsid w:val="00353F7F"/>
    <w:rsid w:val="00354009"/>
    <w:rsid w:val="0035461E"/>
    <w:rsid w:val="00354769"/>
    <w:rsid w:val="00354782"/>
    <w:rsid w:val="0035527C"/>
    <w:rsid w:val="0035541D"/>
    <w:rsid w:val="003554B0"/>
    <w:rsid w:val="00355DBB"/>
    <w:rsid w:val="00355FA7"/>
    <w:rsid w:val="003562B8"/>
    <w:rsid w:val="00356544"/>
    <w:rsid w:val="00356610"/>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CAA"/>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061"/>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A5A"/>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6F02"/>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68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6DF"/>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6F7"/>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D31"/>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A4E"/>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6E8D"/>
    <w:rsid w:val="004974FF"/>
    <w:rsid w:val="0049784D"/>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170"/>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D7A9D"/>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6A4"/>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047"/>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57F"/>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383C"/>
    <w:rsid w:val="005241AD"/>
    <w:rsid w:val="0052477B"/>
    <w:rsid w:val="00524DC3"/>
    <w:rsid w:val="00524E16"/>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0A6"/>
    <w:rsid w:val="0053143E"/>
    <w:rsid w:val="00531C55"/>
    <w:rsid w:val="00532408"/>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99E"/>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87E"/>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17"/>
    <w:rsid w:val="00576E7B"/>
    <w:rsid w:val="00576F1F"/>
    <w:rsid w:val="00577142"/>
    <w:rsid w:val="005771C9"/>
    <w:rsid w:val="005805EE"/>
    <w:rsid w:val="0058068B"/>
    <w:rsid w:val="0058070D"/>
    <w:rsid w:val="00580A75"/>
    <w:rsid w:val="00580EB9"/>
    <w:rsid w:val="005810DD"/>
    <w:rsid w:val="005811E5"/>
    <w:rsid w:val="0058136A"/>
    <w:rsid w:val="00581624"/>
    <w:rsid w:val="005816EA"/>
    <w:rsid w:val="005819A3"/>
    <w:rsid w:val="00581A0C"/>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116"/>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25"/>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B3A"/>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420"/>
    <w:rsid w:val="005D76C9"/>
    <w:rsid w:val="005D7BEA"/>
    <w:rsid w:val="005E0267"/>
    <w:rsid w:val="005E0433"/>
    <w:rsid w:val="005E0515"/>
    <w:rsid w:val="005E099A"/>
    <w:rsid w:val="005E0B0C"/>
    <w:rsid w:val="005E0EED"/>
    <w:rsid w:val="005E1710"/>
    <w:rsid w:val="005E18BD"/>
    <w:rsid w:val="005E1B10"/>
    <w:rsid w:val="005E20E7"/>
    <w:rsid w:val="005E2558"/>
    <w:rsid w:val="005E2572"/>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A1C"/>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BA8"/>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586"/>
    <w:rsid w:val="00605996"/>
    <w:rsid w:val="00605BCC"/>
    <w:rsid w:val="006061DF"/>
    <w:rsid w:val="00606B79"/>
    <w:rsid w:val="00606BE1"/>
    <w:rsid w:val="00606CBF"/>
    <w:rsid w:val="00606DA0"/>
    <w:rsid w:val="00606E1D"/>
    <w:rsid w:val="0060764E"/>
    <w:rsid w:val="00607650"/>
    <w:rsid w:val="0060787B"/>
    <w:rsid w:val="00607A01"/>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98"/>
    <w:rsid w:val="00616AD8"/>
    <w:rsid w:val="00616B96"/>
    <w:rsid w:val="0061770D"/>
    <w:rsid w:val="0061778C"/>
    <w:rsid w:val="00617831"/>
    <w:rsid w:val="006178D1"/>
    <w:rsid w:val="0061791F"/>
    <w:rsid w:val="006179CC"/>
    <w:rsid w:val="00617CB0"/>
    <w:rsid w:val="00617D05"/>
    <w:rsid w:val="00620216"/>
    <w:rsid w:val="006206BC"/>
    <w:rsid w:val="006206CE"/>
    <w:rsid w:val="00620AD6"/>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D71"/>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25F"/>
    <w:rsid w:val="00633353"/>
    <w:rsid w:val="00633D0A"/>
    <w:rsid w:val="00634001"/>
    <w:rsid w:val="00634127"/>
    <w:rsid w:val="0063442F"/>
    <w:rsid w:val="00634957"/>
    <w:rsid w:val="006353E8"/>
    <w:rsid w:val="006355A7"/>
    <w:rsid w:val="00635727"/>
    <w:rsid w:val="006359E8"/>
    <w:rsid w:val="00635AEE"/>
    <w:rsid w:val="00635E89"/>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0E44"/>
    <w:rsid w:val="006515B7"/>
    <w:rsid w:val="00651911"/>
    <w:rsid w:val="00651960"/>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192"/>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189"/>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4F8"/>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0670"/>
    <w:rsid w:val="006A0B54"/>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3B20"/>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57F"/>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446"/>
    <w:rsid w:val="006D575A"/>
    <w:rsid w:val="006D59E1"/>
    <w:rsid w:val="006D5BBB"/>
    <w:rsid w:val="006D6000"/>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075"/>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BAD"/>
    <w:rsid w:val="006E7EBA"/>
    <w:rsid w:val="006E7F22"/>
    <w:rsid w:val="006F02E2"/>
    <w:rsid w:val="006F0399"/>
    <w:rsid w:val="006F0C61"/>
    <w:rsid w:val="006F0F78"/>
    <w:rsid w:val="006F12CF"/>
    <w:rsid w:val="006F1427"/>
    <w:rsid w:val="006F185C"/>
    <w:rsid w:val="006F18B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E89"/>
    <w:rsid w:val="00700F47"/>
    <w:rsid w:val="0070106F"/>
    <w:rsid w:val="007012D6"/>
    <w:rsid w:val="00701EE9"/>
    <w:rsid w:val="007020DF"/>
    <w:rsid w:val="00702227"/>
    <w:rsid w:val="007024DA"/>
    <w:rsid w:val="0070286E"/>
    <w:rsid w:val="0070294B"/>
    <w:rsid w:val="00702B09"/>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939"/>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B0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0D7C"/>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22"/>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4799F"/>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5DE"/>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54"/>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10"/>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2EE"/>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9BA"/>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800"/>
    <w:rsid w:val="00795AC2"/>
    <w:rsid w:val="00795BDE"/>
    <w:rsid w:val="0079666F"/>
    <w:rsid w:val="00796B3D"/>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303"/>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4D1E"/>
    <w:rsid w:val="007B514B"/>
    <w:rsid w:val="007B52C4"/>
    <w:rsid w:val="007B53D2"/>
    <w:rsid w:val="007B53F0"/>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2BA"/>
    <w:rsid w:val="007C5963"/>
    <w:rsid w:val="007C5997"/>
    <w:rsid w:val="007C5ABF"/>
    <w:rsid w:val="007C5DD6"/>
    <w:rsid w:val="007C6108"/>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50E"/>
    <w:rsid w:val="007D5781"/>
    <w:rsid w:val="007D5878"/>
    <w:rsid w:val="007D5E02"/>
    <w:rsid w:val="007D669B"/>
    <w:rsid w:val="007D6AB0"/>
    <w:rsid w:val="007D6AF8"/>
    <w:rsid w:val="007D7340"/>
    <w:rsid w:val="007D7938"/>
    <w:rsid w:val="007D7E42"/>
    <w:rsid w:val="007D7EB1"/>
    <w:rsid w:val="007D7FCF"/>
    <w:rsid w:val="007E01C7"/>
    <w:rsid w:val="007E0536"/>
    <w:rsid w:val="007E0996"/>
    <w:rsid w:val="007E0FA6"/>
    <w:rsid w:val="007E1529"/>
    <w:rsid w:val="007E16F2"/>
    <w:rsid w:val="007E2027"/>
    <w:rsid w:val="007E2092"/>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677"/>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458"/>
    <w:rsid w:val="00805999"/>
    <w:rsid w:val="00805D3F"/>
    <w:rsid w:val="00805E5A"/>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C48"/>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87E"/>
    <w:rsid w:val="00827C13"/>
    <w:rsid w:val="00830074"/>
    <w:rsid w:val="008301BD"/>
    <w:rsid w:val="00830429"/>
    <w:rsid w:val="0083057B"/>
    <w:rsid w:val="00830606"/>
    <w:rsid w:val="00830AE4"/>
    <w:rsid w:val="00830D47"/>
    <w:rsid w:val="00831240"/>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1D92"/>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049"/>
    <w:rsid w:val="00845315"/>
    <w:rsid w:val="008453CA"/>
    <w:rsid w:val="00845557"/>
    <w:rsid w:val="008457C9"/>
    <w:rsid w:val="00845C73"/>
    <w:rsid w:val="00845C92"/>
    <w:rsid w:val="00846088"/>
    <w:rsid w:val="008462ED"/>
    <w:rsid w:val="00846328"/>
    <w:rsid w:val="00846960"/>
    <w:rsid w:val="00846DC5"/>
    <w:rsid w:val="00846FD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29C9"/>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326"/>
    <w:rsid w:val="00874901"/>
    <w:rsid w:val="008749D0"/>
    <w:rsid w:val="00874B35"/>
    <w:rsid w:val="00874E95"/>
    <w:rsid w:val="008753E3"/>
    <w:rsid w:val="00875A63"/>
    <w:rsid w:val="00875D6C"/>
    <w:rsid w:val="0087613A"/>
    <w:rsid w:val="00876261"/>
    <w:rsid w:val="00876410"/>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0FA"/>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9E"/>
    <w:rsid w:val="00891AA7"/>
    <w:rsid w:val="00891CEB"/>
    <w:rsid w:val="00891FEC"/>
    <w:rsid w:val="008923E7"/>
    <w:rsid w:val="008926F8"/>
    <w:rsid w:val="00892AE5"/>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3F88"/>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27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0F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2EE"/>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0C"/>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6FB5"/>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1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2D7"/>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D41"/>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02"/>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47F31"/>
    <w:rsid w:val="00950006"/>
    <w:rsid w:val="0095005E"/>
    <w:rsid w:val="00950177"/>
    <w:rsid w:val="0095028A"/>
    <w:rsid w:val="0095064D"/>
    <w:rsid w:val="009506E4"/>
    <w:rsid w:val="00951102"/>
    <w:rsid w:val="009511FB"/>
    <w:rsid w:val="009516B1"/>
    <w:rsid w:val="00951A64"/>
    <w:rsid w:val="00951CF7"/>
    <w:rsid w:val="00951F17"/>
    <w:rsid w:val="00952203"/>
    <w:rsid w:val="00952352"/>
    <w:rsid w:val="00952673"/>
    <w:rsid w:val="009527E9"/>
    <w:rsid w:val="009528EA"/>
    <w:rsid w:val="00952B03"/>
    <w:rsid w:val="00953164"/>
    <w:rsid w:val="009531B9"/>
    <w:rsid w:val="009531C7"/>
    <w:rsid w:val="00953AC5"/>
    <w:rsid w:val="0095473D"/>
    <w:rsid w:val="009547C0"/>
    <w:rsid w:val="009547E5"/>
    <w:rsid w:val="00954AC7"/>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489"/>
    <w:rsid w:val="00963796"/>
    <w:rsid w:val="0096382D"/>
    <w:rsid w:val="009638BC"/>
    <w:rsid w:val="00963993"/>
    <w:rsid w:val="00963A10"/>
    <w:rsid w:val="00963C6E"/>
    <w:rsid w:val="00963E30"/>
    <w:rsid w:val="009643B3"/>
    <w:rsid w:val="009651F1"/>
    <w:rsid w:val="0096525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235"/>
    <w:rsid w:val="009804F0"/>
    <w:rsid w:val="0098052D"/>
    <w:rsid w:val="00981190"/>
    <w:rsid w:val="009812E4"/>
    <w:rsid w:val="00981339"/>
    <w:rsid w:val="0098162A"/>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08B"/>
    <w:rsid w:val="0098510E"/>
    <w:rsid w:val="0098520E"/>
    <w:rsid w:val="00985698"/>
    <w:rsid w:val="00985A3E"/>
    <w:rsid w:val="00985C22"/>
    <w:rsid w:val="00985CD7"/>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C78"/>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7E2"/>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40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B84"/>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3C9"/>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4CE"/>
    <w:rsid w:val="009F6902"/>
    <w:rsid w:val="009F6D4A"/>
    <w:rsid w:val="009F723F"/>
    <w:rsid w:val="009F72B7"/>
    <w:rsid w:val="009F75E4"/>
    <w:rsid w:val="009F779B"/>
    <w:rsid w:val="00A000F1"/>
    <w:rsid w:val="00A00785"/>
    <w:rsid w:val="00A0085D"/>
    <w:rsid w:val="00A010DF"/>
    <w:rsid w:val="00A01597"/>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40E"/>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D3B"/>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A1A"/>
    <w:rsid w:val="00A46E65"/>
    <w:rsid w:val="00A470C8"/>
    <w:rsid w:val="00A4734C"/>
    <w:rsid w:val="00A47721"/>
    <w:rsid w:val="00A47738"/>
    <w:rsid w:val="00A47AEA"/>
    <w:rsid w:val="00A47DF7"/>
    <w:rsid w:val="00A47F58"/>
    <w:rsid w:val="00A5023F"/>
    <w:rsid w:val="00A505F2"/>
    <w:rsid w:val="00A5069C"/>
    <w:rsid w:val="00A50D22"/>
    <w:rsid w:val="00A5129F"/>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4E01"/>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632D"/>
    <w:rsid w:val="00A67067"/>
    <w:rsid w:val="00A670E2"/>
    <w:rsid w:val="00A67DAA"/>
    <w:rsid w:val="00A7063A"/>
    <w:rsid w:val="00A706B9"/>
    <w:rsid w:val="00A708C7"/>
    <w:rsid w:val="00A70CD4"/>
    <w:rsid w:val="00A71395"/>
    <w:rsid w:val="00A714AE"/>
    <w:rsid w:val="00A715AE"/>
    <w:rsid w:val="00A7168D"/>
    <w:rsid w:val="00A718E1"/>
    <w:rsid w:val="00A71B8B"/>
    <w:rsid w:val="00A720BB"/>
    <w:rsid w:val="00A72730"/>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0F6"/>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313"/>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90A"/>
    <w:rsid w:val="00A91F36"/>
    <w:rsid w:val="00A91FA7"/>
    <w:rsid w:val="00A92073"/>
    <w:rsid w:val="00A921AA"/>
    <w:rsid w:val="00A9240F"/>
    <w:rsid w:val="00A9249F"/>
    <w:rsid w:val="00A92658"/>
    <w:rsid w:val="00A929F0"/>
    <w:rsid w:val="00A92ADA"/>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97EC0"/>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5D3"/>
    <w:rsid w:val="00AA560E"/>
    <w:rsid w:val="00AA5BF3"/>
    <w:rsid w:val="00AA6322"/>
    <w:rsid w:val="00AA6399"/>
    <w:rsid w:val="00AA63FE"/>
    <w:rsid w:val="00AA66BD"/>
    <w:rsid w:val="00AA6A3B"/>
    <w:rsid w:val="00AA6EB2"/>
    <w:rsid w:val="00AA7616"/>
    <w:rsid w:val="00AA76B6"/>
    <w:rsid w:val="00AA76C3"/>
    <w:rsid w:val="00AA7759"/>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B74C2"/>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0E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5AF"/>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ECD"/>
    <w:rsid w:val="00AD41E2"/>
    <w:rsid w:val="00AD4E0B"/>
    <w:rsid w:val="00AD503E"/>
    <w:rsid w:val="00AD5DF2"/>
    <w:rsid w:val="00AD60E6"/>
    <w:rsid w:val="00AD6B2D"/>
    <w:rsid w:val="00AD6C7B"/>
    <w:rsid w:val="00AD6D85"/>
    <w:rsid w:val="00AD6D8A"/>
    <w:rsid w:val="00AD6D8D"/>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61E"/>
    <w:rsid w:val="00AE37CC"/>
    <w:rsid w:val="00AE38E3"/>
    <w:rsid w:val="00AE41F1"/>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B88"/>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3B4"/>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6A4"/>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10C"/>
    <w:rsid w:val="00B173E1"/>
    <w:rsid w:val="00B17B7D"/>
    <w:rsid w:val="00B17C67"/>
    <w:rsid w:val="00B2016C"/>
    <w:rsid w:val="00B2050A"/>
    <w:rsid w:val="00B20C2E"/>
    <w:rsid w:val="00B20D64"/>
    <w:rsid w:val="00B212B8"/>
    <w:rsid w:val="00B212E7"/>
    <w:rsid w:val="00B213E6"/>
    <w:rsid w:val="00B217AA"/>
    <w:rsid w:val="00B21AE7"/>
    <w:rsid w:val="00B2218C"/>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68A"/>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7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690"/>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190"/>
    <w:rsid w:val="00B762D3"/>
    <w:rsid w:val="00B76817"/>
    <w:rsid w:val="00B76823"/>
    <w:rsid w:val="00B76FAE"/>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97FF2"/>
    <w:rsid w:val="00BA0D6C"/>
    <w:rsid w:val="00BA129F"/>
    <w:rsid w:val="00BA1535"/>
    <w:rsid w:val="00BA1810"/>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8FC"/>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6D00"/>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58E"/>
    <w:rsid w:val="00BC5E15"/>
    <w:rsid w:val="00BC6D64"/>
    <w:rsid w:val="00BC711C"/>
    <w:rsid w:val="00BC75C3"/>
    <w:rsid w:val="00BC7671"/>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10"/>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D7D76"/>
    <w:rsid w:val="00BE0249"/>
    <w:rsid w:val="00BE05E7"/>
    <w:rsid w:val="00BE066F"/>
    <w:rsid w:val="00BE069B"/>
    <w:rsid w:val="00BE14C6"/>
    <w:rsid w:val="00BE1F9F"/>
    <w:rsid w:val="00BE1FC4"/>
    <w:rsid w:val="00BE21C8"/>
    <w:rsid w:val="00BE2311"/>
    <w:rsid w:val="00BE2462"/>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696"/>
    <w:rsid w:val="00BF34A0"/>
    <w:rsid w:val="00BF3538"/>
    <w:rsid w:val="00BF3787"/>
    <w:rsid w:val="00BF3812"/>
    <w:rsid w:val="00BF4D6F"/>
    <w:rsid w:val="00BF519A"/>
    <w:rsid w:val="00BF5271"/>
    <w:rsid w:val="00BF54C0"/>
    <w:rsid w:val="00BF5599"/>
    <w:rsid w:val="00BF561B"/>
    <w:rsid w:val="00BF5BEE"/>
    <w:rsid w:val="00BF5DD7"/>
    <w:rsid w:val="00BF5F16"/>
    <w:rsid w:val="00BF6271"/>
    <w:rsid w:val="00BF62CF"/>
    <w:rsid w:val="00BF64D2"/>
    <w:rsid w:val="00BF654F"/>
    <w:rsid w:val="00BF666F"/>
    <w:rsid w:val="00BF6927"/>
    <w:rsid w:val="00BF6D71"/>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0D8C"/>
    <w:rsid w:val="00C01222"/>
    <w:rsid w:val="00C014BF"/>
    <w:rsid w:val="00C018A8"/>
    <w:rsid w:val="00C01BA7"/>
    <w:rsid w:val="00C025AA"/>
    <w:rsid w:val="00C03113"/>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26"/>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01C"/>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27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5BD2"/>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398"/>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814"/>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2BE"/>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A0C"/>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9C8"/>
    <w:rsid w:val="00CE2B2B"/>
    <w:rsid w:val="00CE2EED"/>
    <w:rsid w:val="00CE38BF"/>
    <w:rsid w:val="00CE3CC9"/>
    <w:rsid w:val="00CE42E5"/>
    <w:rsid w:val="00CE449F"/>
    <w:rsid w:val="00CE44DE"/>
    <w:rsid w:val="00CE47BB"/>
    <w:rsid w:val="00CE4C5F"/>
    <w:rsid w:val="00CE5414"/>
    <w:rsid w:val="00CE5742"/>
    <w:rsid w:val="00CE5D28"/>
    <w:rsid w:val="00CE6378"/>
    <w:rsid w:val="00CE6D36"/>
    <w:rsid w:val="00CE742F"/>
    <w:rsid w:val="00CE7987"/>
    <w:rsid w:val="00CE79CB"/>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3DEC"/>
    <w:rsid w:val="00CF40A9"/>
    <w:rsid w:val="00CF4209"/>
    <w:rsid w:val="00CF4780"/>
    <w:rsid w:val="00CF50A3"/>
    <w:rsid w:val="00CF5919"/>
    <w:rsid w:val="00CF6059"/>
    <w:rsid w:val="00CF6093"/>
    <w:rsid w:val="00CF6712"/>
    <w:rsid w:val="00CF6A75"/>
    <w:rsid w:val="00CF6C95"/>
    <w:rsid w:val="00CF6E20"/>
    <w:rsid w:val="00CF7521"/>
    <w:rsid w:val="00D001B5"/>
    <w:rsid w:val="00D0070D"/>
    <w:rsid w:val="00D00D19"/>
    <w:rsid w:val="00D0107E"/>
    <w:rsid w:val="00D01143"/>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897"/>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B9B"/>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27E49"/>
    <w:rsid w:val="00D30699"/>
    <w:rsid w:val="00D307A4"/>
    <w:rsid w:val="00D30C18"/>
    <w:rsid w:val="00D30E5F"/>
    <w:rsid w:val="00D30F1C"/>
    <w:rsid w:val="00D312FA"/>
    <w:rsid w:val="00D31359"/>
    <w:rsid w:val="00D31573"/>
    <w:rsid w:val="00D316D9"/>
    <w:rsid w:val="00D317A2"/>
    <w:rsid w:val="00D31968"/>
    <w:rsid w:val="00D31BF0"/>
    <w:rsid w:val="00D31DA6"/>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C3"/>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3BA"/>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6A6"/>
    <w:rsid w:val="00D708D0"/>
    <w:rsid w:val="00D70A1B"/>
    <w:rsid w:val="00D70BFB"/>
    <w:rsid w:val="00D712A1"/>
    <w:rsid w:val="00D715B5"/>
    <w:rsid w:val="00D71DA7"/>
    <w:rsid w:val="00D71F2C"/>
    <w:rsid w:val="00D72124"/>
    <w:rsid w:val="00D72357"/>
    <w:rsid w:val="00D72B05"/>
    <w:rsid w:val="00D72FAE"/>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315"/>
    <w:rsid w:val="00D84BD4"/>
    <w:rsid w:val="00D84C64"/>
    <w:rsid w:val="00D85526"/>
    <w:rsid w:val="00D85612"/>
    <w:rsid w:val="00D85A03"/>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9A5"/>
    <w:rsid w:val="00D93A22"/>
    <w:rsid w:val="00D93D5C"/>
    <w:rsid w:val="00D93DC3"/>
    <w:rsid w:val="00D9406A"/>
    <w:rsid w:val="00D94965"/>
    <w:rsid w:val="00D94AD2"/>
    <w:rsid w:val="00D94CD5"/>
    <w:rsid w:val="00D9527E"/>
    <w:rsid w:val="00D95671"/>
    <w:rsid w:val="00D95919"/>
    <w:rsid w:val="00D95A94"/>
    <w:rsid w:val="00D95D0D"/>
    <w:rsid w:val="00D95E83"/>
    <w:rsid w:val="00D962EF"/>
    <w:rsid w:val="00D964E0"/>
    <w:rsid w:val="00D967F6"/>
    <w:rsid w:val="00D9687E"/>
    <w:rsid w:val="00D97301"/>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9D5"/>
    <w:rsid w:val="00DB2CB3"/>
    <w:rsid w:val="00DB2D75"/>
    <w:rsid w:val="00DB2F80"/>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7"/>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B13"/>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061"/>
    <w:rsid w:val="00E102F1"/>
    <w:rsid w:val="00E10486"/>
    <w:rsid w:val="00E10801"/>
    <w:rsid w:val="00E1084A"/>
    <w:rsid w:val="00E108A5"/>
    <w:rsid w:val="00E10F07"/>
    <w:rsid w:val="00E1124E"/>
    <w:rsid w:val="00E1168D"/>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48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9BD"/>
    <w:rsid w:val="00E24A5C"/>
    <w:rsid w:val="00E24B86"/>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6FB3"/>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B64"/>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208"/>
    <w:rsid w:val="00E51466"/>
    <w:rsid w:val="00E518A7"/>
    <w:rsid w:val="00E518F1"/>
    <w:rsid w:val="00E51A07"/>
    <w:rsid w:val="00E51EAA"/>
    <w:rsid w:val="00E526BE"/>
    <w:rsid w:val="00E52733"/>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BB7"/>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78"/>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2B19"/>
    <w:rsid w:val="00E739BC"/>
    <w:rsid w:val="00E73E92"/>
    <w:rsid w:val="00E74158"/>
    <w:rsid w:val="00E74AE2"/>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325"/>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5"/>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034"/>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4D05"/>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68C9"/>
    <w:rsid w:val="00F07170"/>
    <w:rsid w:val="00F0719E"/>
    <w:rsid w:val="00F075F8"/>
    <w:rsid w:val="00F07A58"/>
    <w:rsid w:val="00F10BBF"/>
    <w:rsid w:val="00F10C00"/>
    <w:rsid w:val="00F10E94"/>
    <w:rsid w:val="00F10F9D"/>
    <w:rsid w:val="00F114C8"/>
    <w:rsid w:val="00F115D4"/>
    <w:rsid w:val="00F11CDC"/>
    <w:rsid w:val="00F11EC2"/>
    <w:rsid w:val="00F121D4"/>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DFD"/>
    <w:rsid w:val="00F43F12"/>
    <w:rsid w:val="00F43F97"/>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3BF2"/>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A94"/>
    <w:rsid w:val="00F71E39"/>
    <w:rsid w:val="00F72551"/>
    <w:rsid w:val="00F7260A"/>
    <w:rsid w:val="00F726CD"/>
    <w:rsid w:val="00F72C4B"/>
    <w:rsid w:val="00F72DA5"/>
    <w:rsid w:val="00F73113"/>
    <w:rsid w:val="00F735AD"/>
    <w:rsid w:val="00F73640"/>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8F2"/>
    <w:rsid w:val="00F83E57"/>
    <w:rsid w:val="00F83E81"/>
    <w:rsid w:val="00F83FFC"/>
    <w:rsid w:val="00F8417D"/>
    <w:rsid w:val="00F847C7"/>
    <w:rsid w:val="00F849CB"/>
    <w:rsid w:val="00F84A51"/>
    <w:rsid w:val="00F85170"/>
    <w:rsid w:val="00F85490"/>
    <w:rsid w:val="00F85CC5"/>
    <w:rsid w:val="00F85FC4"/>
    <w:rsid w:val="00F86437"/>
    <w:rsid w:val="00F86489"/>
    <w:rsid w:val="00F86ED1"/>
    <w:rsid w:val="00F86F9A"/>
    <w:rsid w:val="00F870E4"/>
    <w:rsid w:val="00F8773E"/>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8F2"/>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24E"/>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244"/>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33C"/>
    <w:rsid w:val="00FD0A64"/>
    <w:rsid w:val="00FD10BF"/>
    <w:rsid w:val="00FD1204"/>
    <w:rsid w:val="00FD1A6F"/>
    <w:rsid w:val="00FD1C3E"/>
    <w:rsid w:val="00FD1E40"/>
    <w:rsid w:val="00FD227A"/>
    <w:rsid w:val="00FD2C67"/>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colormru v:ext="edit" colors="#ffc"/>
    </o:shapedefaults>
    <o:shapelayout v:ext="edit">
      <o:idmap v:ext="edit" data="1"/>
    </o:shapelayout>
  </w:shapeDefaults>
  <w:decimalSymbol w:val=","/>
  <w:listSeparator w:val=";"/>
  <w14:docId w14:val="76C6C0DA"/>
  <w15:chartTrackingRefBased/>
  <w15:docId w15:val="{14B10E3C-0C7B-4031-AEDF-D458D389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character" w:customStyle="1" w:styleId="cf01">
    <w:name w:val="cf01"/>
    <w:basedOn w:val="Domylnaczcionkaakapitu"/>
    <w:rsid w:val="00FB024E"/>
    <w:rPr>
      <w:rFonts w:ascii="Segoe UI" w:hAnsi="Segoe UI" w:cs="Segoe UI" w:hint="default"/>
      <w:i/>
      <w:iCs/>
      <w:sz w:val="18"/>
      <w:szCs w:val="18"/>
    </w:rPr>
  </w:style>
  <w:style w:type="table" w:customStyle="1" w:styleId="Tabela-Siatka1">
    <w:name w:val="Tabela - Siatka1"/>
    <w:basedOn w:val="Standardowy"/>
    <w:next w:val="Tabela-Siatka"/>
    <w:uiPriority w:val="39"/>
    <w:rsid w:val="004146F7"/>
    <w:rPr>
      <w:rFonts w:ascii="Calibri" w:eastAsia="Calibri" w:hAnsi="Calibr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3804003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microsoft.com/office/2011/relationships/people" Target="peop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10.xml><?xml version="1.0" encoding="utf-8"?>
<ds:datastoreItem xmlns:ds="http://schemas.openxmlformats.org/officeDocument/2006/customXml" ds:itemID="{3D3D83EA-39E6-47E4-AF0D-7C28A77136C2}">
  <ds:schemaRefs>
    <ds:schemaRef ds:uri="http://schemas.openxmlformats.org/officeDocument/2006/bibliography"/>
  </ds:schemaRefs>
</ds:datastoreItem>
</file>

<file path=customXml/itemProps11.xml><?xml version="1.0" encoding="utf-8"?>
<ds:datastoreItem xmlns:ds="http://schemas.openxmlformats.org/officeDocument/2006/customXml" ds:itemID="{7C915E4C-B099-4F2F-98C8-3542AB2B3BB8}">
  <ds:schemaRefs>
    <ds:schemaRef ds:uri="http://schemas.openxmlformats.org/officeDocument/2006/bibliography"/>
  </ds:schemaRefs>
</ds:datastoreItem>
</file>

<file path=customXml/itemProps12.xml><?xml version="1.0" encoding="utf-8"?>
<ds:datastoreItem xmlns:ds="http://schemas.openxmlformats.org/officeDocument/2006/customXml" ds:itemID="{2706C717-F356-4763-8474-74BA12E6BA9B}">
  <ds:schemaRefs>
    <ds:schemaRef ds:uri="http://schemas.openxmlformats.org/officeDocument/2006/bibliography"/>
  </ds:schemaRefs>
</ds:datastoreItem>
</file>

<file path=customXml/itemProps13.xml><?xml version="1.0" encoding="utf-8"?>
<ds:datastoreItem xmlns:ds="http://schemas.openxmlformats.org/officeDocument/2006/customXml" ds:itemID="{8E610C59-03EF-40B8-9036-2BFFD69CD860}">
  <ds:schemaRefs>
    <ds:schemaRef ds:uri="http://schemas.openxmlformats.org/officeDocument/2006/bibliography"/>
  </ds:schemaRefs>
</ds:datastoreItem>
</file>

<file path=customXml/itemProps14.xml><?xml version="1.0" encoding="utf-8"?>
<ds:datastoreItem xmlns:ds="http://schemas.openxmlformats.org/officeDocument/2006/customXml" ds:itemID="{F4A88EAC-D5A1-42AA-AA5F-1A4260C5C1B2}">
  <ds:schemaRefs>
    <ds:schemaRef ds:uri="http://schemas.openxmlformats.org/officeDocument/2006/bibliography"/>
  </ds:schemaRefs>
</ds:datastoreItem>
</file>

<file path=customXml/itemProps15.xml><?xml version="1.0" encoding="utf-8"?>
<ds:datastoreItem xmlns:ds="http://schemas.openxmlformats.org/officeDocument/2006/customXml" ds:itemID="{FC5C3D13-AAE4-4824-A755-0BE4CD258FC7}">
  <ds:schemaRefs>
    <ds:schemaRef ds:uri="http://schemas.openxmlformats.org/officeDocument/2006/bibliography"/>
  </ds:schemaRefs>
</ds:datastoreItem>
</file>

<file path=customXml/itemProps16.xml><?xml version="1.0" encoding="utf-8"?>
<ds:datastoreItem xmlns:ds="http://schemas.openxmlformats.org/officeDocument/2006/customXml" ds:itemID="{F4524FEA-4349-4362-9039-1902133DAEF7}">
  <ds:schemaRefs>
    <ds:schemaRef ds:uri="http://schemas.openxmlformats.org/officeDocument/2006/bibliography"/>
  </ds:schemaRefs>
</ds:datastoreItem>
</file>

<file path=customXml/itemProps17.xml><?xml version="1.0" encoding="utf-8"?>
<ds:datastoreItem xmlns:ds="http://schemas.openxmlformats.org/officeDocument/2006/customXml" ds:itemID="{00D5B44A-83DC-4B12-89D9-DE57A2F364F7}">
  <ds:schemaRefs>
    <ds:schemaRef ds:uri="http://schemas.openxmlformats.org/officeDocument/2006/bibliography"/>
  </ds:schemaRefs>
</ds:datastoreItem>
</file>

<file path=customXml/itemProps18.xml><?xml version="1.0" encoding="utf-8"?>
<ds:datastoreItem xmlns:ds="http://schemas.openxmlformats.org/officeDocument/2006/customXml" ds:itemID="{FA70AE37-1D42-4502-B087-E26E0C6DCD17}">
  <ds:schemaRefs>
    <ds:schemaRef ds:uri="http://schemas.openxmlformats.org/officeDocument/2006/bibliography"/>
  </ds:schemaRefs>
</ds:datastoreItem>
</file>

<file path=customXml/itemProps19.xml><?xml version="1.0" encoding="utf-8"?>
<ds:datastoreItem xmlns:ds="http://schemas.openxmlformats.org/officeDocument/2006/customXml" ds:itemID="{5E49BFE9-E372-47F0-ADF1-8C5A2CAF3252}">
  <ds:schemaRefs>
    <ds:schemaRef ds:uri="http://schemas.openxmlformats.org/officeDocument/2006/bibliography"/>
  </ds:schemaRefs>
</ds:datastoreItem>
</file>

<file path=customXml/itemProps2.xml><?xml version="1.0" encoding="utf-8"?>
<ds:datastoreItem xmlns:ds="http://schemas.openxmlformats.org/officeDocument/2006/customXml" ds:itemID="{C54F174F-BE81-4B38-A385-25419FA53E82}">
  <ds:schemaRefs>
    <ds:schemaRef ds:uri="http://schemas.openxmlformats.org/officeDocument/2006/bibliography"/>
  </ds:schemaRefs>
</ds:datastoreItem>
</file>

<file path=customXml/itemProps20.xml><?xml version="1.0" encoding="utf-8"?>
<ds:datastoreItem xmlns:ds="http://schemas.openxmlformats.org/officeDocument/2006/customXml" ds:itemID="{961CCDDB-2C60-4109-8809-6D9C908446CA}">
  <ds:schemaRefs>
    <ds:schemaRef ds:uri="http://schemas.openxmlformats.org/officeDocument/2006/bibliography"/>
  </ds:schemaRefs>
</ds:datastoreItem>
</file>

<file path=customXml/itemProps21.xml><?xml version="1.0" encoding="utf-8"?>
<ds:datastoreItem xmlns:ds="http://schemas.openxmlformats.org/officeDocument/2006/customXml" ds:itemID="{DCFBD508-FBF9-456D-A7EF-BAF9932B13BC}">
  <ds:schemaRefs>
    <ds:schemaRef ds:uri="http://schemas.openxmlformats.org/officeDocument/2006/bibliography"/>
  </ds:schemaRefs>
</ds:datastoreItem>
</file>

<file path=customXml/itemProps22.xml><?xml version="1.0" encoding="utf-8"?>
<ds:datastoreItem xmlns:ds="http://schemas.openxmlformats.org/officeDocument/2006/customXml" ds:itemID="{D2A77283-2766-4C30-9BDA-CA2DBD14186F}">
  <ds:schemaRefs>
    <ds:schemaRef ds:uri="http://schemas.openxmlformats.org/officeDocument/2006/bibliography"/>
  </ds:schemaRefs>
</ds:datastoreItem>
</file>

<file path=customXml/itemProps23.xml><?xml version="1.0" encoding="utf-8"?>
<ds:datastoreItem xmlns:ds="http://schemas.openxmlformats.org/officeDocument/2006/customXml" ds:itemID="{D5D92932-826C-418D-86F5-400EF6BD9FAB}">
  <ds:schemaRefs>
    <ds:schemaRef ds:uri="http://schemas.openxmlformats.org/officeDocument/2006/bibliography"/>
  </ds:schemaRefs>
</ds:datastoreItem>
</file>

<file path=customXml/itemProps24.xml><?xml version="1.0" encoding="utf-8"?>
<ds:datastoreItem xmlns:ds="http://schemas.openxmlformats.org/officeDocument/2006/customXml" ds:itemID="{BE264141-0180-45DF-B744-FAD75FAE9102}">
  <ds:schemaRefs>
    <ds:schemaRef ds:uri="http://schemas.openxmlformats.org/officeDocument/2006/bibliography"/>
  </ds:schemaRefs>
</ds:datastoreItem>
</file>

<file path=customXml/itemProps25.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26.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27.xml><?xml version="1.0" encoding="utf-8"?>
<ds:datastoreItem xmlns:ds="http://schemas.openxmlformats.org/officeDocument/2006/customXml" ds:itemID="{62366974-E73D-43BA-AA85-0C5E61016C4A}">
  <ds:schemaRefs>
    <ds:schemaRef ds:uri="http://schemas.openxmlformats.org/officeDocument/2006/bibliography"/>
  </ds:schemaRefs>
</ds:datastoreItem>
</file>

<file path=customXml/itemProps28.xml><?xml version="1.0" encoding="utf-8"?>
<ds:datastoreItem xmlns:ds="http://schemas.openxmlformats.org/officeDocument/2006/customXml" ds:itemID="{C9D5FE0F-1762-4C42-9CE9-5B7097EC05AA}">
  <ds:schemaRefs>
    <ds:schemaRef ds:uri="http://schemas.openxmlformats.org/officeDocument/2006/bibliography"/>
  </ds:schemaRefs>
</ds:datastoreItem>
</file>

<file path=customXml/itemProps29.xml><?xml version="1.0" encoding="utf-8"?>
<ds:datastoreItem xmlns:ds="http://schemas.openxmlformats.org/officeDocument/2006/customXml" ds:itemID="{1947419D-BC56-4078-89E1-5A304DDCFEF9}">
  <ds:schemaRefs>
    <ds:schemaRef ds:uri="http://schemas.openxmlformats.org/officeDocument/2006/bibliography"/>
  </ds:schemaRefs>
</ds:datastoreItem>
</file>

<file path=customXml/itemProps3.xml><?xml version="1.0" encoding="utf-8"?>
<ds:datastoreItem xmlns:ds="http://schemas.openxmlformats.org/officeDocument/2006/customXml" ds:itemID="{FC4AEFDC-90BE-4A19-B761-34AB7E8FB9BE}">
  <ds:schemaRefs>
    <ds:schemaRef ds:uri="http://schemas.openxmlformats.org/officeDocument/2006/bibliography"/>
  </ds:schemaRefs>
</ds:datastoreItem>
</file>

<file path=customXml/itemProps30.xml><?xml version="1.0" encoding="utf-8"?>
<ds:datastoreItem xmlns:ds="http://schemas.openxmlformats.org/officeDocument/2006/customXml" ds:itemID="{1D83471D-6B79-48DB-8E11-E31B57DBF028}">
  <ds:schemaRefs>
    <ds:schemaRef ds:uri="http://schemas.openxmlformats.org/officeDocument/2006/bibliography"/>
  </ds:schemaRefs>
</ds:datastoreItem>
</file>

<file path=customXml/itemProps31.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32.xml><?xml version="1.0" encoding="utf-8"?>
<ds:datastoreItem xmlns:ds="http://schemas.openxmlformats.org/officeDocument/2006/customXml" ds:itemID="{06800DE0-FBCC-4F1A-A730-2338EF0A68BC}">
  <ds:schemaRefs>
    <ds:schemaRef ds:uri="http://schemas.openxmlformats.org/officeDocument/2006/bibliography"/>
  </ds:schemaRefs>
</ds:datastoreItem>
</file>

<file path=customXml/itemProps33.xml><?xml version="1.0" encoding="utf-8"?>
<ds:datastoreItem xmlns:ds="http://schemas.openxmlformats.org/officeDocument/2006/customXml" ds:itemID="{D60CE235-A104-4FAC-BE27-807CC86B2EE0}">
  <ds:schemaRefs>
    <ds:schemaRef ds:uri="http://schemas.openxmlformats.org/officeDocument/2006/bibliography"/>
  </ds:schemaRefs>
</ds:datastoreItem>
</file>

<file path=customXml/itemProps34.xml><?xml version="1.0" encoding="utf-8"?>
<ds:datastoreItem xmlns:ds="http://schemas.openxmlformats.org/officeDocument/2006/customXml" ds:itemID="{B162DFC0-C9A5-45F5-9BD3-5638FC57650F}">
  <ds:schemaRefs>
    <ds:schemaRef ds:uri="http://schemas.openxmlformats.org/officeDocument/2006/bibliography"/>
  </ds:schemaRefs>
</ds:datastoreItem>
</file>

<file path=customXml/itemProps35.xml><?xml version="1.0" encoding="utf-8"?>
<ds:datastoreItem xmlns:ds="http://schemas.openxmlformats.org/officeDocument/2006/customXml" ds:itemID="{CBEC509A-A9F1-4F53-9305-B42DBB1D44B1}">
  <ds:schemaRefs>
    <ds:schemaRef ds:uri="http://schemas.openxmlformats.org/officeDocument/2006/bibliography"/>
  </ds:schemaRefs>
</ds:datastoreItem>
</file>

<file path=customXml/itemProps36.xml><?xml version="1.0" encoding="utf-8"?>
<ds:datastoreItem xmlns:ds="http://schemas.openxmlformats.org/officeDocument/2006/customXml" ds:itemID="{439F45E4-855D-4EF5-84F3-4F73FC64F23B}">
  <ds:schemaRefs>
    <ds:schemaRef ds:uri="http://schemas.openxmlformats.org/officeDocument/2006/bibliography"/>
  </ds:schemaRefs>
</ds:datastoreItem>
</file>

<file path=customXml/itemProps37.xml><?xml version="1.0" encoding="utf-8"?>
<ds:datastoreItem xmlns:ds="http://schemas.openxmlformats.org/officeDocument/2006/customXml" ds:itemID="{953E4908-9628-4545-B710-6C9A75ABAEC2}">
  <ds:schemaRefs>
    <ds:schemaRef ds:uri="http://schemas.openxmlformats.org/officeDocument/2006/bibliography"/>
  </ds:schemaRefs>
</ds:datastoreItem>
</file>

<file path=customXml/itemProps38.xml><?xml version="1.0" encoding="utf-8"?>
<ds:datastoreItem xmlns:ds="http://schemas.openxmlformats.org/officeDocument/2006/customXml" ds:itemID="{5DE22590-AE73-4361-84AF-24AF64F3F1C1}">
  <ds:schemaRefs>
    <ds:schemaRef ds:uri="http://schemas.openxmlformats.org/officeDocument/2006/bibliography"/>
  </ds:schemaRefs>
</ds:datastoreItem>
</file>

<file path=customXml/itemProps39.xml><?xml version="1.0" encoding="utf-8"?>
<ds:datastoreItem xmlns:ds="http://schemas.openxmlformats.org/officeDocument/2006/customXml" ds:itemID="{279D0B19-1D70-4CD2-9420-9D6D979781CF}">
  <ds:schemaRefs>
    <ds:schemaRef ds:uri="http://schemas.openxmlformats.org/officeDocument/2006/bibliography"/>
  </ds:schemaRefs>
</ds:datastoreItem>
</file>

<file path=customXml/itemProps4.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40.xml><?xml version="1.0" encoding="utf-8"?>
<ds:datastoreItem xmlns:ds="http://schemas.openxmlformats.org/officeDocument/2006/customXml" ds:itemID="{1F51CA18-295B-4514-BD6D-1D3780659F98}">
  <ds:schemaRefs>
    <ds:schemaRef ds:uri="http://schemas.openxmlformats.org/officeDocument/2006/bibliography"/>
  </ds:schemaRefs>
</ds:datastoreItem>
</file>

<file path=customXml/itemProps41.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42.xml><?xml version="1.0" encoding="utf-8"?>
<ds:datastoreItem xmlns:ds="http://schemas.openxmlformats.org/officeDocument/2006/customXml" ds:itemID="{E020AC26-DA2D-40AF-8DD4-261BB904E62D}">
  <ds:schemaRefs>
    <ds:schemaRef ds:uri="http://schemas.openxmlformats.org/officeDocument/2006/bibliography"/>
  </ds:schemaRefs>
</ds:datastoreItem>
</file>

<file path=customXml/itemProps43.xml><?xml version="1.0" encoding="utf-8"?>
<ds:datastoreItem xmlns:ds="http://schemas.openxmlformats.org/officeDocument/2006/customXml" ds:itemID="{C41624E1-C23C-4915-B5C8-076B280EC29C}">
  <ds:schemaRefs>
    <ds:schemaRef ds:uri="http://schemas.openxmlformats.org/officeDocument/2006/bibliography"/>
  </ds:schemaRefs>
</ds:datastoreItem>
</file>

<file path=customXml/itemProps44.xml><?xml version="1.0" encoding="utf-8"?>
<ds:datastoreItem xmlns:ds="http://schemas.openxmlformats.org/officeDocument/2006/customXml" ds:itemID="{CCE891B8-FA02-4339-A2A8-7C612A96AD90}">
  <ds:schemaRefs>
    <ds:schemaRef ds:uri="http://schemas.openxmlformats.org/officeDocument/2006/bibliography"/>
  </ds:schemaRefs>
</ds:datastoreItem>
</file>

<file path=customXml/itemProps45.xml><?xml version="1.0" encoding="utf-8"?>
<ds:datastoreItem xmlns:ds="http://schemas.openxmlformats.org/officeDocument/2006/customXml" ds:itemID="{E1C210B1-8D64-4ECD-8CDC-650A57C9803E}">
  <ds:schemaRefs>
    <ds:schemaRef ds:uri="http://schemas.openxmlformats.org/officeDocument/2006/bibliography"/>
  </ds:schemaRefs>
</ds:datastoreItem>
</file>

<file path=customXml/itemProps46.xml><?xml version="1.0" encoding="utf-8"?>
<ds:datastoreItem xmlns:ds="http://schemas.openxmlformats.org/officeDocument/2006/customXml" ds:itemID="{765BF5A1-2EF5-4D3A-81DA-7A06CADE325F}">
  <ds:schemaRefs>
    <ds:schemaRef ds:uri="http://schemas.openxmlformats.org/officeDocument/2006/bibliography"/>
  </ds:schemaRefs>
</ds:datastoreItem>
</file>

<file path=customXml/itemProps47.xml><?xml version="1.0" encoding="utf-8"?>
<ds:datastoreItem xmlns:ds="http://schemas.openxmlformats.org/officeDocument/2006/customXml" ds:itemID="{8730CB31-7CCA-466D-A50E-516B9967DE77}">
  <ds:schemaRefs>
    <ds:schemaRef ds:uri="http://schemas.openxmlformats.org/officeDocument/2006/bibliography"/>
  </ds:schemaRefs>
</ds:datastoreItem>
</file>

<file path=customXml/itemProps48.xml><?xml version="1.0" encoding="utf-8"?>
<ds:datastoreItem xmlns:ds="http://schemas.openxmlformats.org/officeDocument/2006/customXml" ds:itemID="{56EA8633-4CEC-4341-9273-0B783B8F393D}">
  <ds:schemaRefs>
    <ds:schemaRef ds:uri="http://schemas.openxmlformats.org/officeDocument/2006/bibliography"/>
  </ds:schemaRefs>
</ds:datastoreItem>
</file>

<file path=customXml/itemProps49.xml><?xml version="1.0" encoding="utf-8"?>
<ds:datastoreItem xmlns:ds="http://schemas.openxmlformats.org/officeDocument/2006/customXml" ds:itemID="{D17525A7-D0DC-4355-92DB-D4EA7B78C025}">
  <ds:schemaRefs>
    <ds:schemaRef ds:uri="http://schemas.openxmlformats.org/officeDocument/2006/bibliography"/>
  </ds:schemaRefs>
</ds:datastoreItem>
</file>

<file path=customXml/itemProps5.xml><?xml version="1.0" encoding="utf-8"?>
<ds:datastoreItem xmlns:ds="http://schemas.openxmlformats.org/officeDocument/2006/customXml" ds:itemID="{A96C0D24-D3D1-49ED-91D4-731A478A9568}">
  <ds:schemaRefs>
    <ds:schemaRef ds:uri="http://schemas.openxmlformats.org/officeDocument/2006/bibliography"/>
  </ds:schemaRefs>
</ds:datastoreItem>
</file>

<file path=customXml/itemProps50.xml><?xml version="1.0" encoding="utf-8"?>
<ds:datastoreItem xmlns:ds="http://schemas.openxmlformats.org/officeDocument/2006/customXml" ds:itemID="{7A93011B-D69D-4D7F-84B8-31D95C80D3F9}">
  <ds:schemaRefs>
    <ds:schemaRef ds:uri="http://schemas.openxmlformats.org/officeDocument/2006/bibliography"/>
  </ds:schemaRefs>
</ds:datastoreItem>
</file>

<file path=customXml/itemProps51.xml><?xml version="1.0" encoding="utf-8"?>
<ds:datastoreItem xmlns:ds="http://schemas.openxmlformats.org/officeDocument/2006/customXml" ds:itemID="{F1FD3FC4-68CB-4395-9072-567A750D79D9}">
  <ds:schemaRefs>
    <ds:schemaRef ds:uri="http://schemas.openxmlformats.org/officeDocument/2006/bibliography"/>
  </ds:schemaRefs>
</ds:datastoreItem>
</file>

<file path=customXml/itemProps52.xml><?xml version="1.0" encoding="utf-8"?>
<ds:datastoreItem xmlns:ds="http://schemas.openxmlformats.org/officeDocument/2006/customXml" ds:itemID="{55D1A549-DE10-4FBB-8A1F-82003305B44E}">
  <ds:schemaRefs>
    <ds:schemaRef ds:uri="http://schemas.openxmlformats.org/officeDocument/2006/bibliography"/>
  </ds:schemaRefs>
</ds:datastoreItem>
</file>

<file path=customXml/itemProps53.xml><?xml version="1.0" encoding="utf-8"?>
<ds:datastoreItem xmlns:ds="http://schemas.openxmlformats.org/officeDocument/2006/customXml" ds:itemID="{7CC1B341-6C98-4AE2-A696-DECEDDBF98C7}">
  <ds:schemaRefs>
    <ds:schemaRef ds:uri="http://schemas.openxmlformats.org/officeDocument/2006/bibliography"/>
  </ds:schemaRefs>
</ds:datastoreItem>
</file>

<file path=customXml/itemProps54.xml><?xml version="1.0" encoding="utf-8"?>
<ds:datastoreItem xmlns:ds="http://schemas.openxmlformats.org/officeDocument/2006/customXml" ds:itemID="{671D5E09-C9DC-46FD-81C4-CB5D38EB11C5}">
  <ds:schemaRefs>
    <ds:schemaRef ds:uri="http://schemas.openxmlformats.org/officeDocument/2006/bibliography"/>
  </ds:schemaRefs>
</ds:datastoreItem>
</file>

<file path=customXml/itemProps55.xml><?xml version="1.0" encoding="utf-8"?>
<ds:datastoreItem xmlns:ds="http://schemas.openxmlformats.org/officeDocument/2006/customXml" ds:itemID="{793FA0CC-6670-451E-9440-70ACF4C80C20}">
  <ds:schemaRefs>
    <ds:schemaRef ds:uri="http://schemas.openxmlformats.org/officeDocument/2006/bibliography"/>
  </ds:schemaRefs>
</ds:datastoreItem>
</file>

<file path=customXml/itemProps56.xml><?xml version="1.0" encoding="utf-8"?>
<ds:datastoreItem xmlns:ds="http://schemas.openxmlformats.org/officeDocument/2006/customXml" ds:itemID="{190E91D7-DBD3-4730-AC8F-C5271CAFF12C}">
  <ds:schemaRefs>
    <ds:schemaRef ds:uri="http://schemas.openxmlformats.org/officeDocument/2006/bibliography"/>
  </ds:schemaRefs>
</ds:datastoreItem>
</file>

<file path=customXml/itemProps57.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58.xml><?xml version="1.0" encoding="utf-8"?>
<ds:datastoreItem xmlns:ds="http://schemas.openxmlformats.org/officeDocument/2006/customXml" ds:itemID="{EA94136E-76DC-4DFC-B841-311C30893F7F}">
  <ds:schemaRefs>
    <ds:schemaRef ds:uri="http://schemas.openxmlformats.org/officeDocument/2006/bibliography"/>
  </ds:schemaRefs>
</ds:datastoreItem>
</file>

<file path=customXml/itemProps59.xml><?xml version="1.0" encoding="utf-8"?>
<ds:datastoreItem xmlns:ds="http://schemas.openxmlformats.org/officeDocument/2006/customXml" ds:itemID="{80B27DB0-5DC2-48D8-95E2-529E82214AEE}">
  <ds:schemaRefs>
    <ds:schemaRef ds:uri="http://schemas.openxmlformats.org/officeDocument/2006/bibliography"/>
  </ds:schemaRefs>
</ds:datastoreItem>
</file>

<file path=customXml/itemProps6.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60.xml><?xml version="1.0" encoding="utf-8"?>
<ds:datastoreItem xmlns:ds="http://schemas.openxmlformats.org/officeDocument/2006/customXml" ds:itemID="{7FA4FEE6-DFBA-4707-BF1F-53237C6EA3AA}">
  <ds:schemaRefs>
    <ds:schemaRef ds:uri="http://schemas.openxmlformats.org/officeDocument/2006/bibliography"/>
  </ds:schemaRefs>
</ds:datastoreItem>
</file>

<file path=customXml/itemProps61.xml><?xml version="1.0" encoding="utf-8"?>
<ds:datastoreItem xmlns:ds="http://schemas.openxmlformats.org/officeDocument/2006/customXml" ds:itemID="{C2C55675-0469-4029-9279-33D73A3C8CA7}">
  <ds:schemaRefs>
    <ds:schemaRef ds:uri="http://schemas.openxmlformats.org/officeDocument/2006/bibliography"/>
  </ds:schemaRefs>
</ds:datastoreItem>
</file>

<file path=customXml/itemProps62.xml><?xml version="1.0" encoding="utf-8"?>
<ds:datastoreItem xmlns:ds="http://schemas.openxmlformats.org/officeDocument/2006/customXml" ds:itemID="{DFCBDE99-73E1-4D80-B780-D05B5E678F4A}">
  <ds:schemaRefs>
    <ds:schemaRef ds:uri="http://schemas.openxmlformats.org/officeDocument/2006/bibliography"/>
  </ds:schemaRefs>
</ds:datastoreItem>
</file>

<file path=customXml/itemProps63.xml><?xml version="1.0" encoding="utf-8"?>
<ds:datastoreItem xmlns:ds="http://schemas.openxmlformats.org/officeDocument/2006/customXml" ds:itemID="{A8696B78-CB39-4367-9240-645886B75967}">
  <ds:schemaRefs>
    <ds:schemaRef ds:uri="http://schemas.openxmlformats.org/officeDocument/2006/bibliography"/>
  </ds:schemaRefs>
</ds:datastoreItem>
</file>

<file path=customXml/itemProps64.xml><?xml version="1.0" encoding="utf-8"?>
<ds:datastoreItem xmlns:ds="http://schemas.openxmlformats.org/officeDocument/2006/customXml" ds:itemID="{09A0A792-A931-49CC-8CE3-8968E0B12F2E}">
  <ds:schemaRefs>
    <ds:schemaRef ds:uri="http://schemas.openxmlformats.org/officeDocument/2006/bibliography"/>
  </ds:schemaRefs>
</ds:datastoreItem>
</file>

<file path=customXml/itemProps65.xml><?xml version="1.0" encoding="utf-8"?>
<ds:datastoreItem xmlns:ds="http://schemas.openxmlformats.org/officeDocument/2006/customXml" ds:itemID="{CAD01A65-3950-4587-B76F-566C44A61C8F}">
  <ds:schemaRefs>
    <ds:schemaRef ds:uri="http://schemas.openxmlformats.org/officeDocument/2006/bibliography"/>
  </ds:schemaRefs>
</ds:datastoreItem>
</file>

<file path=customXml/itemProps66.xml><?xml version="1.0" encoding="utf-8"?>
<ds:datastoreItem xmlns:ds="http://schemas.openxmlformats.org/officeDocument/2006/customXml" ds:itemID="{AB554431-A07D-4131-B54E-A4613B9C8626}">
  <ds:schemaRefs>
    <ds:schemaRef ds:uri="http://schemas.openxmlformats.org/officeDocument/2006/bibliography"/>
  </ds:schemaRefs>
</ds:datastoreItem>
</file>

<file path=customXml/itemProps67.xml><?xml version="1.0" encoding="utf-8"?>
<ds:datastoreItem xmlns:ds="http://schemas.openxmlformats.org/officeDocument/2006/customXml" ds:itemID="{B4AE7B75-7528-4648-B5F0-A3F1EBD8A833}">
  <ds:schemaRefs>
    <ds:schemaRef ds:uri="http://schemas.openxmlformats.org/officeDocument/2006/bibliography"/>
  </ds:schemaRefs>
</ds:datastoreItem>
</file>

<file path=customXml/itemProps68.xml><?xml version="1.0" encoding="utf-8"?>
<ds:datastoreItem xmlns:ds="http://schemas.openxmlformats.org/officeDocument/2006/customXml" ds:itemID="{814679BA-8137-409D-8879-26AF8910A51D}">
  <ds:schemaRefs>
    <ds:schemaRef ds:uri="http://schemas.openxmlformats.org/officeDocument/2006/bibliography"/>
  </ds:schemaRefs>
</ds:datastoreItem>
</file>

<file path=customXml/itemProps69.xml><?xml version="1.0" encoding="utf-8"?>
<ds:datastoreItem xmlns:ds="http://schemas.openxmlformats.org/officeDocument/2006/customXml" ds:itemID="{D31E2FA0-3FC8-400B-B333-F88BBCC4BE28}">
  <ds:schemaRefs>
    <ds:schemaRef ds:uri="http://schemas.openxmlformats.org/officeDocument/2006/bibliography"/>
  </ds:schemaRefs>
</ds:datastoreItem>
</file>

<file path=customXml/itemProps7.xml><?xml version="1.0" encoding="utf-8"?>
<ds:datastoreItem xmlns:ds="http://schemas.openxmlformats.org/officeDocument/2006/customXml" ds:itemID="{D099CAC5-4E6A-4C55-97F5-EBD3B044A151}">
  <ds:schemaRefs>
    <ds:schemaRef ds:uri="http://schemas.openxmlformats.org/officeDocument/2006/bibliography"/>
  </ds:schemaRefs>
</ds:datastoreItem>
</file>

<file path=customXml/itemProps70.xml><?xml version="1.0" encoding="utf-8"?>
<ds:datastoreItem xmlns:ds="http://schemas.openxmlformats.org/officeDocument/2006/customXml" ds:itemID="{3E638846-A002-4DD2-8C5B-53EAAC576014}">
  <ds:schemaRefs>
    <ds:schemaRef ds:uri="http://schemas.openxmlformats.org/officeDocument/2006/bibliography"/>
  </ds:schemaRefs>
</ds:datastoreItem>
</file>

<file path=customXml/itemProps71.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72.xml><?xml version="1.0" encoding="utf-8"?>
<ds:datastoreItem xmlns:ds="http://schemas.openxmlformats.org/officeDocument/2006/customXml" ds:itemID="{CEA28527-CB3E-4F6A-A2B8-EC9CDE7C603F}">
  <ds:schemaRefs>
    <ds:schemaRef ds:uri="http://schemas.openxmlformats.org/officeDocument/2006/bibliography"/>
  </ds:schemaRefs>
</ds:datastoreItem>
</file>

<file path=customXml/itemProps73.xml><?xml version="1.0" encoding="utf-8"?>
<ds:datastoreItem xmlns:ds="http://schemas.openxmlformats.org/officeDocument/2006/customXml" ds:itemID="{28BC310A-0983-4FC8-A06F-FF58EB5B4372}">
  <ds:schemaRefs>
    <ds:schemaRef ds:uri="http://schemas.openxmlformats.org/officeDocument/2006/bibliography"/>
  </ds:schemaRefs>
</ds:datastoreItem>
</file>

<file path=customXml/itemProps74.xml><?xml version="1.0" encoding="utf-8"?>
<ds:datastoreItem xmlns:ds="http://schemas.openxmlformats.org/officeDocument/2006/customXml" ds:itemID="{785BCE0A-EAC1-4B6D-A80D-5C888AFA05D8}">
  <ds:schemaRefs>
    <ds:schemaRef ds:uri="http://schemas.openxmlformats.org/officeDocument/2006/bibliography"/>
  </ds:schemaRefs>
</ds:datastoreItem>
</file>

<file path=customXml/itemProps75.xml><?xml version="1.0" encoding="utf-8"?>
<ds:datastoreItem xmlns:ds="http://schemas.openxmlformats.org/officeDocument/2006/customXml" ds:itemID="{B2A7183C-9F9F-483A-AAA5-CD95202864BE}">
  <ds:schemaRefs>
    <ds:schemaRef ds:uri="http://schemas.openxmlformats.org/officeDocument/2006/bibliography"/>
  </ds:schemaRefs>
</ds:datastoreItem>
</file>

<file path=customXml/itemProps76.xml><?xml version="1.0" encoding="utf-8"?>
<ds:datastoreItem xmlns:ds="http://schemas.openxmlformats.org/officeDocument/2006/customXml" ds:itemID="{3924F1B8-2299-46DA-B6C0-C184A9506FB0}">
  <ds:schemaRefs>
    <ds:schemaRef ds:uri="http://schemas.openxmlformats.org/officeDocument/2006/bibliography"/>
  </ds:schemaRefs>
</ds:datastoreItem>
</file>

<file path=customXml/itemProps77.xml><?xml version="1.0" encoding="utf-8"?>
<ds:datastoreItem xmlns:ds="http://schemas.openxmlformats.org/officeDocument/2006/customXml" ds:itemID="{A00CD25D-C138-4FE0-9547-A48E86CD3C1D}">
  <ds:schemaRefs>
    <ds:schemaRef ds:uri="http://schemas.openxmlformats.org/officeDocument/2006/bibliography"/>
  </ds:schemaRefs>
</ds:datastoreItem>
</file>

<file path=customXml/itemProps78.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79.xml><?xml version="1.0" encoding="utf-8"?>
<ds:datastoreItem xmlns:ds="http://schemas.openxmlformats.org/officeDocument/2006/customXml" ds:itemID="{17DDCF2B-9394-40F9-89E2-0A4ECCAE9AD7}">
  <ds:schemaRefs>
    <ds:schemaRef ds:uri="http://schemas.openxmlformats.org/officeDocument/2006/bibliography"/>
  </ds:schemaRefs>
</ds:datastoreItem>
</file>

<file path=customXml/itemProps8.xml><?xml version="1.0" encoding="utf-8"?>
<ds:datastoreItem xmlns:ds="http://schemas.openxmlformats.org/officeDocument/2006/customXml" ds:itemID="{3A18401D-BECF-48D5-AB4A-F15F22A19DE4}">
  <ds:schemaRefs>
    <ds:schemaRef ds:uri="http://schemas.openxmlformats.org/officeDocument/2006/bibliography"/>
  </ds:schemaRefs>
</ds:datastoreItem>
</file>

<file path=customXml/itemProps9.xml><?xml version="1.0" encoding="utf-8"?>
<ds:datastoreItem xmlns:ds="http://schemas.openxmlformats.org/officeDocument/2006/customXml" ds:itemID="{263BBA39-CA1E-4593-98D7-050FCD553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97</Pages>
  <Words>24300</Words>
  <Characters>166678</Characters>
  <Application>Microsoft Office Word</Application>
  <DocSecurity>0</DocSecurity>
  <Lines>1388</Lines>
  <Paragraphs>381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190597</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Heropolitańska Karolina</cp:lastModifiedBy>
  <cp:revision>26</cp:revision>
  <cp:lastPrinted>2026-02-16T08:50:00Z</cp:lastPrinted>
  <dcterms:created xsi:type="dcterms:W3CDTF">2025-09-26T12:27:00Z</dcterms:created>
  <dcterms:modified xsi:type="dcterms:W3CDTF">2026-02-16T08:56:00Z</dcterms:modified>
</cp:coreProperties>
</file>